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28FC7554" w:rsidR="00192FEB" w:rsidRDefault="0013794D" w:rsidP="00192FEB">
      <w:pPr>
        <w:pStyle w:val="Documentnumber"/>
      </w:pPr>
      <w:r>
        <w:t>1</w:t>
      </w:r>
      <w:r w:rsidR="00496E8D" w:rsidRPr="004259CB">
        <w:t>0</w:t>
      </w:r>
      <w:r w:rsidR="00D43AEF">
        <w:t>6</w:t>
      </w:r>
      <w:r w:rsidR="00D70AFE" w:rsidRPr="004259CB">
        <w:t>0</w:t>
      </w:r>
    </w:p>
    <w:p w14:paraId="1F4C7081" w14:textId="77777777" w:rsidR="00757F9E" w:rsidRPr="00757F9E" w:rsidRDefault="00757F9E" w:rsidP="00757F9E">
      <w:pPr>
        <w:rPr>
          <w:lang w:val="en-GB"/>
        </w:rPr>
      </w:pPr>
    </w:p>
    <w:p w14:paraId="76B5E416" w14:textId="48736611" w:rsidR="00D74AE1" w:rsidRPr="004259CB" w:rsidRDefault="00D43AEF" w:rsidP="00E270C5">
      <w:pPr>
        <w:pStyle w:val="Documentname"/>
      </w:pPr>
      <w:r>
        <w:t>Digital Communication Technologies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79F2D2E3" w:rsidR="00D74AE1" w:rsidRPr="004259CB" w:rsidRDefault="003E2769" w:rsidP="00E270C5">
      <w:pPr>
        <w:pStyle w:val="Documentdate"/>
      </w:pPr>
      <w:r>
        <w:t>May</w:t>
      </w:r>
      <w:r w:rsidR="004259CB">
        <w:t xml:space="preserve"> 2018</w:t>
      </w:r>
    </w:p>
    <w:p w14:paraId="273C6D02" w14:textId="77777777" w:rsidR="003E2769" w:rsidRDefault="003E2769" w:rsidP="003274DB">
      <w:pPr>
        <w:rPr>
          <w:lang w:val="en-GB"/>
        </w:rPr>
        <w:sectPr w:rsidR="003E2769"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1BBDC5CC" w14:textId="0251E6E1" w:rsidR="003E2769" w:rsidRDefault="003E2769">
      <w:pPr>
        <w:spacing w:after="200" w:line="276" w:lineRule="auto"/>
        <w:rPr>
          <w:lang w:val="en-GB"/>
        </w:rPr>
      </w:pPr>
      <w:r>
        <w:rPr>
          <w:lang w:val="en-GB"/>
        </w:rPr>
        <w:lastRenderedPageBreak/>
        <w:br w:type="page"/>
      </w:r>
    </w:p>
    <w:p w14:paraId="1B5DDAB8" w14:textId="77777777" w:rsidR="003E2769" w:rsidRPr="003E2769" w:rsidRDefault="003E2769" w:rsidP="003E2769">
      <w:pPr>
        <w:spacing w:after="120"/>
        <w:rPr>
          <w:rFonts w:ascii="AvenirNext LT Pro Regular" w:hAnsi="AvenirNext LT Pro Regular"/>
          <w:b/>
          <w:sz w:val="22"/>
          <w:lang w:val="en-GB"/>
        </w:rPr>
      </w:pPr>
      <w:r w:rsidRPr="003E2769">
        <w:rPr>
          <w:rFonts w:ascii="AvenirNext LT Pro Regular" w:hAnsi="AvenirNext LT Pro Regular"/>
          <w:b/>
          <w:sz w:val="22"/>
          <w:lang w:val="en-GB"/>
        </w:rPr>
        <w:lastRenderedPageBreak/>
        <w:t>THE GENERAL ASSEMBLY</w:t>
      </w:r>
    </w:p>
    <w:p w14:paraId="7A9C85F4" w14:textId="77777777" w:rsidR="003E2769" w:rsidRPr="003E2769" w:rsidRDefault="003E2769" w:rsidP="003E2769">
      <w:pPr>
        <w:spacing w:after="120"/>
        <w:rPr>
          <w:rFonts w:ascii="AvenirNext LT Pro Regular" w:hAnsi="AvenirNext LT Pro Regular"/>
          <w:sz w:val="22"/>
          <w:lang w:val="en-GB"/>
        </w:rPr>
      </w:pPr>
    </w:p>
    <w:p w14:paraId="61CBDBEC" w14:textId="77777777" w:rsidR="003E2769" w:rsidRPr="003E2769" w:rsidRDefault="003E2769" w:rsidP="003E2769">
      <w:pPr>
        <w:spacing w:after="120"/>
        <w:rPr>
          <w:rFonts w:ascii="AvenirNext LT Pro Regular" w:hAnsi="AvenirNext LT Pro Regular"/>
          <w:sz w:val="22"/>
          <w:lang w:val="en-GB"/>
        </w:rPr>
      </w:pPr>
    </w:p>
    <w:p w14:paraId="64C0D75B" w14:textId="7777777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BEARING IN MIND</w:t>
      </w:r>
      <w:r w:rsidRPr="003E2769">
        <w:rPr>
          <w:rFonts w:ascii="AvenirNext LT Pro Regular" w:hAnsi="AvenirNext LT Pro Regular"/>
          <w:sz w:val="22"/>
          <w:lang w:val="en-GB"/>
        </w:rPr>
        <w:t xml:space="preserve"> the provisions of the United Nations Convention on the Law of the Sea (UNCLOS) and the Convention on the Safety of Life at Sea (SOLAS) </w:t>
      </w:r>
    </w:p>
    <w:p w14:paraId="5512AA1B" w14:textId="7777777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RECOGNIZING</w:t>
      </w:r>
      <w:r w:rsidRPr="003E2769">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4814A4CD" w14:textId="7777777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RECALLING</w:t>
      </w:r>
      <w:r w:rsidRPr="003E2769">
        <w:rPr>
          <w:rFonts w:ascii="AvenirNext LT Pro Regular" w:hAnsi="AvenirNext LT Pro Regular"/>
          <w:sz w:val="22"/>
          <w:lang w:val="en-GB"/>
        </w:rPr>
        <w:t xml:space="preserve"> Article 7 of the IALA Constitution regarding the authority, duties and functions of the General Assembly,</w:t>
      </w:r>
    </w:p>
    <w:p w14:paraId="5B0321E4" w14:textId="7777777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RECALLING ALSO</w:t>
      </w:r>
      <w:r w:rsidRPr="003E2769">
        <w:rPr>
          <w:rFonts w:ascii="AvenirNext LT Pro Regular" w:hAnsi="AvenirNext LT Pro Regular"/>
          <w:sz w:val="22"/>
          <w:lang w:val="en-GB"/>
        </w:rPr>
        <w:t xml:space="preserve"> </w:t>
      </w:r>
      <w:r w:rsidRPr="003E2769">
        <w:rPr>
          <w:rFonts w:ascii="AvenirNext LT Pro Regular" w:hAnsi="AvenirNext LT Pro Regular"/>
          <w:i/>
          <w:sz w:val="22"/>
          <w:lang w:val="en-GB"/>
        </w:rPr>
        <w:t>[insert brief background text related to the Standard]</w:t>
      </w:r>
    </w:p>
    <w:p w14:paraId="2238045E" w14:textId="7777777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HAVING CONSIDERED</w:t>
      </w:r>
      <w:r w:rsidRPr="003E2769">
        <w:rPr>
          <w:rFonts w:ascii="AvenirNext LT Pro Regular" w:hAnsi="AvenirNext LT Pro Regular"/>
          <w:sz w:val="22"/>
          <w:lang w:val="en-GB"/>
        </w:rPr>
        <w:t xml:space="preserve"> the advice of the Council</w:t>
      </w:r>
      <w:r w:rsidRPr="003E2769">
        <w:rPr>
          <w:rFonts w:ascii="AvenirNext LT Pro Regular" w:hAnsi="AvenirNext LT Pro Regular"/>
          <w:i/>
          <w:sz w:val="22"/>
          <w:lang w:val="en-GB"/>
        </w:rPr>
        <w:t xml:space="preserve"> </w:t>
      </w:r>
      <w:r w:rsidRPr="003E2769">
        <w:rPr>
          <w:rFonts w:ascii="AvenirNext LT Pro Regular" w:hAnsi="AvenirNext LT Pro Regular"/>
          <w:sz w:val="22"/>
          <w:lang w:val="en-GB"/>
        </w:rPr>
        <w:t>provided to General Assembly at its 13th Session</w:t>
      </w:r>
    </w:p>
    <w:p w14:paraId="5A0C4A23" w14:textId="37C066AA"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APPROVES</w:t>
      </w:r>
      <w:r w:rsidRPr="003E2769">
        <w:rPr>
          <w:rFonts w:ascii="AvenirNext LT Pro Regular" w:hAnsi="AvenirNext LT Pro Regular"/>
          <w:sz w:val="22"/>
          <w:lang w:val="en-GB"/>
        </w:rPr>
        <w:t xml:space="preserve"> the </w:t>
      </w:r>
      <w:r>
        <w:rPr>
          <w:rFonts w:ascii="AvenirNext LT Pro Regular" w:hAnsi="AvenirNext LT Pro Regular"/>
          <w:sz w:val="22"/>
          <w:lang w:val="en-GB"/>
        </w:rPr>
        <w:t>IALA Standard 106</w:t>
      </w:r>
      <w:r w:rsidRPr="003E2769">
        <w:rPr>
          <w:rFonts w:ascii="AvenirNext LT Pro Regular" w:hAnsi="AvenirNext LT Pro Regular"/>
          <w:sz w:val="22"/>
          <w:lang w:val="en-GB"/>
        </w:rPr>
        <w:t xml:space="preserve">0 </w:t>
      </w:r>
      <w:r>
        <w:rPr>
          <w:rFonts w:ascii="AvenirNext LT Pro Regular" w:hAnsi="AvenirNext LT Pro Regular"/>
          <w:sz w:val="22"/>
          <w:lang w:val="en-GB"/>
        </w:rPr>
        <w:t>Digital Communication Technologies</w:t>
      </w:r>
      <w:r w:rsidRPr="003E2769">
        <w:rPr>
          <w:rFonts w:ascii="AvenirNext LT Pro Regular" w:hAnsi="AvenirNext LT Pro Regular"/>
          <w:sz w:val="22"/>
          <w:lang w:val="en-GB"/>
        </w:rPr>
        <w:t>, and</w:t>
      </w:r>
    </w:p>
    <w:p w14:paraId="758AEDDD" w14:textId="2484FF34" w:rsidR="003E2769" w:rsidRDefault="003E2769" w:rsidP="003E2769">
      <w:pPr>
        <w:spacing w:after="200" w:line="276" w:lineRule="auto"/>
        <w:rPr>
          <w:lang w:val="en-GB"/>
        </w:rPr>
      </w:pPr>
      <w:r w:rsidRPr="003E2769">
        <w:rPr>
          <w:rFonts w:ascii="AvenirNext LT Pro Regular" w:hAnsi="AvenirNext LT Pro Regular"/>
          <w:b/>
          <w:sz w:val="22"/>
          <w:lang w:val="en-GB"/>
        </w:rPr>
        <w:t>INVITES</w:t>
      </w:r>
      <w:r w:rsidRPr="003E2769">
        <w:rPr>
          <w:rFonts w:ascii="AvenirNext LT Pro Regular" w:hAnsi="AvenirNext LT Pro Regular"/>
          <w:sz w:val="22"/>
          <w:lang w:val="en-GB"/>
        </w:rPr>
        <w:t xml:space="preserve"> Members and Marine Aids to Navigation Authorities world-wide to undertake to implement the provisions of the Standard.</w:t>
      </w:r>
    </w:p>
    <w:p w14:paraId="44C35C11" w14:textId="77777777" w:rsidR="00EB6F3C" w:rsidRPr="004259CB" w:rsidRDefault="00EB6F3C" w:rsidP="003274DB">
      <w:pPr>
        <w:rPr>
          <w:lang w:val="en-GB"/>
        </w:rPr>
        <w:sectPr w:rsidR="00EB6F3C" w:rsidRPr="004259CB" w:rsidSect="003E2769">
          <w:headerReference w:type="default" r:id="rId15"/>
          <w:pgSz w:w="11906" w:h="16838" w:code="9"/>
          <w:pgMar w:top="567" w:right="1276" w:bottom="2495" w:left="1276" w:header="567" w:footer="567" w:gutter="0"/>
          <w:cols w:space="708"/>
          <w:titlePg/>
          <w:docGrid w:linePitch="360"/>
        </w:sectPr>
      </w:pPr>
    </w:p>
    <w:p w14:paraId="6C8235D3"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7F610D">
          <w:rPr>
            <w:webHidden/>
          </w:rPr>
          <w:t>5</w:t>
        </w:r>
        <w:r w:rsidR="00757F9E">
          <w:rPr>
            <w:webHidden/>
          </w:rPr>
          <w:fldChar w:fldCharType="end"/>
        </w:r>
      </w:hyperlink>
    </w:p>
    <w:p w14:paraId="5A57CA93" w14:textId="77777777" w:rsidR="00757F9E" w:rsidRDefault="00134274">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7F610D">
          <w:rPr>
            <w:webHidden/>
          </w:rPr>
          <w:t>5</w:t>
        </w:r>
        <w:r w:rsidR="00757F9E">
          <w:rPr>
            <w:webHidden/>
          </w:rPr>
          <w:fldChar w:fldCharType="end"/>
        </w:r>
      </w:hyperlink>
    </w:p>
    <w:p w14:paraId="75034B08" w14:textId="77777777" w:rsidR="00757F9E" w:rsidRDefault="00134274">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7F610D">
          <w:rPr>
            <w:webHidden/>
          </w:rPr>
          <w:t>5</w:t>
        </w:r>
        <w:r w:rsidR="00757F9E">
          <w:rPr>
            <w:webHidden/>
          </w:rPr>
          <w:fldChar w:fldCharType="end"/>
        </w:r>
      </w:hyperlink>
    </w:p>
    <w:p w14:paraId="1A6265BF" w14:textId="77777777" w:rsidR="00757F9E" w:rsidRDefault="00134274">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7F610D">
          <w:rPr>
            <w:webHidden/>
          </w:rPr>
          <w:t>5</w:t>
        </w:r>
        <w:r w:rsidR="00757F9E">
          <w:rPr>
            <w:webHidden/>
          </w:rPr>
          <w:fldChar w:fldCharType="end"/>
        </w:r>
      </w:hyperlink>
    </w:p>
    <w:p w14:paraId="4BE62355" w14:textId="77777777" w:rsidR="00757F9E" w:rsidRDefault="00134274">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7F610D">
          <w:rPr>
            <w:webHidden/>
          </w:rPr>
          <w:t>6</w:t>
        </w:r>
        <w:r w:rsidR="00757F9E">
          <w:rPr>
            <w:webHidden/>
          </w:rPr>
          <w:fldChar w:fldCharType="end"/>
        </w:r>
      </w:hyperlink>
    </w:p>
    <w:p w14:paraId="56E650A4" w14:textId="77777777" w:rsidR="00757F9E" w:rsidRDefault="00134274">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7F610D">
          <w:rPr>
            <w:webHidden/>
          </w:rPr>
          <w:t>7</w:t>
        </w:r>
        <w:r w:rsidR="00757F9E">
          <w:rPr>
            <w:webHidden/>
          </w:rPr>
          <w:fldChar w:fldCharType="end"/>
        </w:r>
      </w:hyperlink>
    </w:p>
    <w:p w14:paraId="5CB07878" w14:textId="77777777" w:rsidR="00757F9E" w:rsidRDefault="00134274">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7F610D">
          <w:rPr>
            <w:webHidden/>
          </w:rPr>
          <w:t>7</w:t>
        </w:r>
        <w:r w:rsidR="00757F9E">
          <w:rPr>
            <w:webHidden/>
          </w:rPr>
          <w:fldChar w:fldCharType="end"/>
        </w:r>
      </w:hyperlink>
    </w:p>
    <w:p w14:paraId="790A8C13" w14:textId="77777777" w:rsidR="00757F9E" w:rsidRDefault="00134274">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7F610D">
          <w:rPr>
            <w:webHidden/>
          </w:rPr>
          <w:t>7</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1" w:name="_Toc432687596"/>
      <w:bookmarkStart w:id="2" w:name="_Toc464033443"/>
      <w:bookmarkStart w:id="3" w:name="_Toc464136438"/>
      <w:bookmarkStart w:id="4" w:name="_Toc464139604"/>
      <w:r w:rsidRPr="004259CB">
        <w:rPr>
          <w:caps w:val="0"/>
        </w:rPr>
        <w:t>INTRODUCTION</w:t>
      </w:r>
      <w:bookmarkEnd w:id="1"/>
      <w:bookmarkEnd w:id="2"/>
      <w:bookmarkEnd w:id="3"/>
      <w:bookmarkEnd w:id="4"/>
    </w:p>
    <w:p w14:paraId="5A48B6AB" w14:textId="77777777" w:rsidR="004259CB" w:rsidRPr="004259CB" w:rsidRDefault="004259CB" w:rsidP="004259CB">
      <w:pPr>
        <w:pStyle w:val="Sparationtitre1"/>
        <w:rPr>
          <w:lang w:val="en-GB"/>
        </w:rPr>
      </w:pPr>
    </w:p>
    <w:p w14:paraId="24A08607" w14:textId="77777777" w:rsidR="003E2769" w:rsidRPr="006B6BA8" w:rsidRDefault="003E2769" w:rsidP="006C3F83">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3D427F7A" w14:textId="77777777" w:rsidR="003E2769" w:rsidRPr="006B6BA8" w:rsidRDefault="003E2769" w:rsidP="006C3F83">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3B21495B" w14:textId="77777777" w:rsidR="003E2769" w:rsidRPr="00536858" w:rsidRDefault="003E2769" w:rsidP="003E2769">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77777777" w:rsidR="004259CB" w:rsidRPr="004259CB" w:rsidRDefault="004259CB" w:rsidP="00BA0EEF">
            <w:pPr>
              <w:spacing w:before="120" w:after="120"/>
              <w:ind w:left="170"/>
              <w:rPr>
                <w:sz w:val="22"/>
                <w:lang w:val="en-GB"/>
              </w:rPr>
            </w:pPr>
            <w:r w:rsidRPr="004259CB">
              <w:rPr>
                <w:sz w:val="22"/>
                <w:lang w:val="en-GB"/>
              </w:rPr>
              <w:t>IALA Standards</w:t>
            </w:r>
          </w:p>
        </w:tc>
        <w:tc>
          <w:tcPr>
            <w:tcW w:w="6972" w:type="dxa"/>
          </w:tcPr>
          <w:p w14:paraId="44503F86"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Standards form a framework, implementation of which by all coastal states will harmonize marine aids to navigation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77777777" w:rsidR="004259CB" w:rsidRPr="004259CB" w:rsidRDefault="004259CB" w:rsidP="00BA0EEF">
            <w:pPr>
              <w:spacing w:before="120" w:after="120"/>
              <w:ind w:left="170"/>
              <w:rPr>
                <w:sz w:val="22"/>
                <w:lang w:val="en-GB"/>
              </w:rPr>
            </w:pPr>
            <w:r w:rsidRPr="004259CB">
              <w:rPr>
                <w:sz w:val="22"/>
                <w:lang w:val="en-GB"/>
              </w:rPr>
              <w:t>IALA Recommendations</w:t>
            </w:r>
          </w:p>
        </w:tc>
        <w:tc>
          <w:tcPr>
            <w:tcW w:w="6972" w:type="dxa"/>
          </w:tcPr>
          <w:p w14:paraId="7304785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sidRPr="004259CB">
              <w:rPr>
                <w:sz w:val="22"/>
                <w:lang w:val="en-GB"/>
              </w:rPr>
              <w:t>IALA Recommendations specify what practices shall be carried out in order to comply with a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7777777" w:rsidR="004259CB" w:rsidRPr="004259CB" w:rsidRDefault="004259CB" w:rsidP="00BA0EEF">
            <w:pPr>
              <w:spacing w:before="120" w:after="120"/>
              <w:ind w:left="170"/>
              <w:rPr>
                <w:sz w:val="22"/>
                <w:lang w:val="en-GB"/>
              </w:rPr>
            </w:pPr>
            <w:r w:rsidRPr="004259CB">
              <w:rPr>
                <w:sz w:val="22"/>
                <w:lang w:val="en-GB"/>
              </w:rPr>
              <w:t>IALA Guidelines</w:t>
            </w:r>
          </w:p>
        </w:tc>
        <w:tc>
          <w:tcPr>
            <w:tcW w:w="6972" w:type="dxa"/>
          </w:tcPr>
          <w:p w14:paraId="17191375"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Guidelines describe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5" w:name="_Toc464033444"/>
      <w:bookmarkStart w:id="6" w:name="_Toc464136439"/>
      <w:bookmarkStart w:id="7" w:name="_Toc464139605"/>
      <w:r w:rsidRPr="004259CB">
        <w:rPr>
          <w:caps w:val="0"/>
        </w:rPr>
        <w:t>PURPOSE</w:t>
      </w:r>
      <w:bookmarkEnd w:id="5"/>
      <w:bookmarkEnd w:id="6"/>
      <w:bookmarkEnd w:id="7"/>
    </w:p>
    <w:p w14:paraId="7D46D1E9" w14:textId="77777777" w:rsidR="004259CB" w:rsidRPr="004259CB" w:rsidRDefault="004259CB" w:rsidP="004259CB">
      <w:pPr>
        <w:pStyle w:val="Sparationtitre1"/>
        <w:rPr>
          <w:lang w:val="en-GB"/>
        </w:rPr>
      </w:pPr>
    </w:p>
    <w:p w14:paraId="20EFCAA9" w14:textId="0FEA2F00" w:rsidR="004259CB" w:rsidRPr="004259CB" w:rsidRDefault="004259CB" w:rsidP="004259CB">
      <w:pPr>
        <w:pStyle w:val="BodyText"/>
      </w:pPr>
      <w:r w:rsidRPr="004259CB">
        <w:t xml:space="preserve">The IALA Strategic Vision for the period 2014-2026, adopted by the General Assembly in 2014, </w:t>
      </w:r>
      <w:r w:rsidR="001023EB">
        <w:t>includes the</w:t>
      </w:r>
      <w:r w:rsidRPr="004259CB">
        <w:t xml:space="preserve"> Goal</w:t>
      </w:r>
      <w:r w:rsidR="00400181">
        <w:t xml:space="preserve"> </w:t>
      </w:r>
      <w:r w:rsidRPr="004259CB">
        <w:t xml:space="preserve">to </w:t>
      </w:r>
    </w:p>
    <w:p w14:paraId="3C014E5E" w14:textId="1A207917" w:rsidR="004259CB" w:rsidRPr="004259CB" w:rsidRDefault="004259CB" w:rsidP="004259CB">
      <w:pPr>
        <w:pStyle w:val="BodyText"/>
        <w:ind w:left="567"/>
      </w:pPr>
      <w:r w:rsidRPr="004259CB">
        <w:t>“Ensure that aids to navigation systems and related services, including e-Navigation, Vessel Traffic Services, and emerging technologies, are harmonized through international cooperation and the provision of standards.”</w:t>
      </w:r>
    </w:p>
    <w:p w14:paraId="3854151E" w14:textId="2CC84F44"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9B36DB">
        <w:t>M</w:t>
      </w:r>
      <w:r w:rsidR="00811E0E">
        <w:t xml:space="preserve">arine </w:t>
      </w:r>
      <w:r w:rsidR="009B36DB">
        <w:t>Aids to N</w:t>
      </w:r>
      <w:r w:rsidRPr="004259CB">
        <w:t>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8" w:name="_Toc455587602"/>
      <w:bookmarkStart w:id="9" w:name="_Toc455589134"/>
      <w:bookmarkStart w:id="10" w:name="_Toc464033445"/>
      <w:bookmarkStart w:id="11" w:name="_Toc464136440"/>
      <w:bookmarkStart w:id="12" w:name="_Toc464139606"/>
      <w:bookmarkStart w:id="13" w:name="_Toc432687597"/>
      <w:bookmarkEnd w:id="8"/>
      <w:bookmarkEnd w:id="9"/>
      <w:r w:rsidRPr="004259CB">
        <w:rPr>
          <w:caps w:val="0"/>
        </w:rPr>
        <w:t>APPLICATION</w:t>
      </w:r>
      <w:bookmarkEnd w:id="10"/>
      <w:bookmarkEnd w:id="11"/>
      <w:bookmarkEnd w:id="12"/>
    </w:p>
    <w:p w14:paraId="7C7E9428" w14:textId="77777777" w:rsidR="004259CB" w:rsidRPr="004259CB" w:rsidRDefault="004259CB" w:rsidP="004259CB">
      <w:pPr>
        <w:pStyle w:val="Sparationtitre1"/>
        <w:rPr>
          <w:lang w:val="en-GB"/>
        </w:rPr>
      </w:pPr>
    </w:p>
    <w:p w14:paraId="5FA34C7A" w14:textId="6AF01770" w:rsidR="004259CB" w:rsidRPr="004259CB" w:rsidRDefault="004259CB" w:rsidP="004259CB">
      <w:pPr>
        <w:pStyle w:val="BodyText"/>
      </w:pPr>
      <w:r w:rsidRPr="004259CB">
        <w:t>This Standard is suit</w:t>
      </w:r>
      <w:r w:rsidR="009B36DB">
        <w:t>able for implementation by all Marine Aids to N</w:t>
      </w:r>
      <w:r w:rsidRPr="004259CB">
        <w:t>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14" w:name="_Toc464033446"/>
      <w:bookmarkStart w:id="15" w:name="_Toc464136441"/>
      <w:bookmarkStart w:id="16" w:name="_Toc464139607"/>
      <w:r w:rsidRPr="004259CB">
        <w:rPr>
          <w:caps w:val="0"/>
        </w:rPr>
        <w:t>SCOPE</w:t>
      </w:r>
      <w:bookmarkEnd w:id="13"/>
      <w:bookmarkEnd w:id="14"/>
      <w:bookmarkEnd w:id="15"/>
      <w:bookmarkEnd w:id="16"/>
    </w:p>
    <w:p w14:paraId="6F92D31F" w14:textId="77777777" w:rsidR="004259CB" w:rsidRPr="004259CB" w:rsidRDefault="004259CB" w:rsidP="004259CB">
      <w:pPr>
        <w:pStyle w:val="Sparationtitre1"/>
        <w:rPr>
          <w:lang w:val="en-GB"/>
        </w:rPr>
      </w:pPr>
    </w:p>
    <w:p w14:paraId="7CEBD959" w14:textId="1455D372" w:rsidR="004259CB" w:rsidRPr="004259CB" w:rsidRDefault="009B36DB" w:rsidP="004259CB">
      <w:pPr>
        <w:pStyle w:val="BodyText"/>
      </w:pPr>
      <w:r>
        <w:t>IALA Standards may contain n</w:t>
      </w:r>
      <w:r w:rsidR="004259CB" w:rsidRPr="004259CB">
        <w:t>ormative an</w:t>
      </w:r>
      <w:r>
        <w:t>d i</w:t>
      </w:r>
      <w:r w:rsidR="004259CB" w:rsidRPr="004259CB">
        <w:t>nformative provisions.</w:t>
      </w:r>
    </w:p>
    <w:p w14:paraId="14AB05F0" w14:textId="2405168B" w:rsidR="004259CB" w:rsidRPr="004259CB" w:rsidRDefault="004259CB" w:rsidP="004259CB">
      <w:pPr>
        <w:pStyle w:val="BodyText"/>
      </w:pPr>
      <w:r w:rsidRPr="004259CB">
        <w:t xml:space="preserve">Normative provisions are those with which it is necessary to conform in order to claim compliance </w:t>
      </w:r>
      <w:r w:rsidR="009B36DB" w:rsidRPr="004259CB">
        <w:t>to</w:t>
      </w:r>
      <w:r w:rsidRPr="004259CB">
        <w:t xml:space="preserve"> the Standard.</w:t>
      </w:r>
    </w:p>
    <w:p w14:paraId="6BAC2A13" w14:textId="651F022F"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r w:rsidR="009B36DB" w:rsidRPr="004259CB">
        <w:t>to</w:t>
      </w:r>
      <w:r w:rsidRPr="004259CB">
        <w:t xml:space="preserve"> the Standard.</w:t>
      </w:r>
    </w:p>
    <w:p w14:paraId="46D71A95" w14:textId="637F6578" w:rsidR="004259CB" w:rsidRPr="004259CB" w:rsidRDefault="009B36DB" w:rsidP="004259CB">
      <w:pPr>
        <w:pStyle w:val="BodyText"/>
      </w:pPr>
      <w:r>
        <w:t>This Standard references normative and i</w:t>
      </w:r>
      <w:r w:rsidR="004259CB" w:rsidRPr="004259CB">
        <w:t>nformative provisions, detailed in the listed IALA Recommendations, covering the following scope.</w:t>
      </w:r>
    </w:p>
    <w:p w14:paraId="4ED5E72B" w14:textId="107676D0" w:rsidR="00033773" w:rsidRDefault="004A4A3F" w:rsidP="00033773">
      <w:pPr>
        <w:pStyle w:val="Bullet1"/>
      </w:pPr>
      <w:r>
        <w:t>Wide and Medium Bandwidth systems (AIS and VDES)</w:t>
      </w:r>
    </w:p>
    <w:p w14:paraId="110BE5AA" w14:textId="2BB8CB0D" w:rsidR="004A4A3F" w:rsidRDefault="004A4A3F" w:rsidP="00033773">
      <w:pPr>
        <w:pStyle w:val="Bullet1"/>
      </w:pPr>
      <w:r>
        <w:t>Narrow Bandwidth systems (NAVDAT, MF beacons)</w:t>
      </w:r>
    </w:p>
    <w:p w14:paraId="6B52821E" w14:textId="5756B547" w:rsidR="004A4A3F" w:rsidRPr="00BE0675" w:rsidRDefault="004A4A3F" w:rsidP="00033773">
      <w:pPr>
        <w:pStyle w:val="Bullet1"/>
      </w:pPr>
      <w:r>
        <w:lastRenderedPageBreak/>
        <w:t>Maritime Internet of Things (Intelligent sensors, AtoN monitoring)</w:t>
      </w:r>
    </w:p>
    <w:p w14:paraId="26337B12" w14:textId="2C89075D" w:rsidR="004259CB" w:rsidRPr="004259CB" w:rsidRDefault="004259CB" w:rsidP="004259CB">
      <w:pPr>
        <w:pStyle w:val="Heading1"/>
        <w:tabs>
          <w:tab w:val="clear" w:pos="0"/>
        </w:tabs>
        <w:spacing w:before="0"/>
        <w:ind w:left="0" w:firstLine="0"/>
        <w:rPr>
          <w:caps w:val="0"/>
        </w:rPr>
      </w:pPr>
      <w:bookmarkStart w:id="17" w:name="_Toc455587604"/>
      <w:bookmarkStart w:id="18" w:name="_Toc455589136"/>
      <w:bookmarkStart w:id="19" w:name="_Toc432687599"/>
      <w:bookmarkStart w:id="20" w:name="_Toc464033447"/>
      <w:bookmarkStart w:id="21" w:name="_Toc464136442"/>
      <w:bookmarkStart w:id="22" w:name="_Toc464139608"/>
      <w:bookmarkEnd w:id="17"/>
      <w:bookmarkEnd w:id="18"/>
      <w:r w:rsidRPr="004259CB">
        <w:rPr>
          <w:caps w:val="0"/>
        </w:rPr>
        <w:t>REFERENCED DOCUMENT</w:t>
      </w:r>
      <w:r w:rsidR="00757F9E" w:rsidRPr="004259CB">
        <w:rPr>
          <w:caps w:val="0"/>
        </w:rPr>
        <w:t>S</w:t>
      </w:r>
      <w:bookmarkEnd w:id="19"/>
      <w:bookmarkEnd w:id="20"/>
      <w:bookmarkEnd w:id="21"/>
      <w:bookmarkEnd w:id="22"/>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1A90B371" w14:textId="50063B01" w:rsidR="00C04016" w:rsidRPr="004259CB" w:rsidRDefault="00C04016" w:rsidP="00C04016">
      <w:pPr>
        <w:pStyle w:val="BodyText"/>
      </w:pPr>
      <w:bookmarkStart w:id="23" w:name="_Toc455589139"/>
      <w:bookmarkEnd w:id="23"/>
      <w:r w:rsidRPr="004259CB">
        <w:t xml:space="preserve">In this Standard the word ‘shall’ is used to </w:t>
      </w:r>
      <w:r>
        <w:t>indicate</w:t>
      </w:r>
      <w:r w:rsidR="009B36DB">
        <w:t xml:space="preserve"> that a provision is n</w:t>
      </w:r>
      <w:r w:rsidRPr="004259CB">
        <w:t xml:space="preserve">ormative and is to be followed in order to comply with the </w:t>
      </w:r>
      <w:r w:rsidR="00811E0E">
        <w:t>S</w:t>
      </w:r>
      <w:r w:rsidRPr="004259CB">
        <w:t>tandard.</w:t>
      </w:r>
      <w:r w:rsidR="009B36DB">
        <w:t xml:space="preserve">  The word ‘should’ introduces i</w:t>
      </w:r>
      <w:r w:rsidRPr="004259CB">
        <w:t>nformative provisions.</w:t>
      </w:r>
    </w:p>
    <w:p w14:paraId="398CA937" w14:textId="5126E537" w:rsidR="004259CB" w:rsidRPr="004259CB" w:rsidRDefault="004259CB" w:rsidP="004259CB">
      <w:pPr>
        <w:pStyle w:val="Textedesaisie"/>
        <w:rPr>
          <w:lang w:val="en-GB"/>
        </w:rPr>
      </w:pPr>
      <w:r w:rsidRPr="004259CB">
        <w:rPr>
          <w:lang w:val="en-GB"/>
        </w:rPr>
        <w:t xml:space="preserve">The following Recommendations are </w:t>
      </w:r>
      <w:r w:rsidR="009B36DB">
        <w:rPr>
          <w:b/>
          <w:lang w:val="en-GB"/>
        </w:rPr>
        <w:t>n</w:t>
      </w:r>
      <w:r w:rsidRPr="004259CB">
        <w:rPr>
          <w:b/>
          <w:lang w:val="en-GB"/>
        </w:rPr>
        <w:t>ormative</w:t>
      </w:r>
      <w:r w:rsidRPr="004259CB">
        <w:rPr>
          <w:lang w:val="en-GB"/>
        </w:rPr>
        <w:t xml:space="preserve"> provisions, and </w:t>
      </w:r>
      <w:r w:rsidRPr="00C04016">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0" w:type="auto"/>
        <w:jc w:val="center"/>
        <w:tblLayout w:type="fixed"/>
        <w:tblLook w:val="04A0" w:firstRow="1" w:lastRow="0" w:firstColumn="1" w:lastColumn="0" w:noHBand="0" w:noVBand="1"/>
      </w:tblPr>
      <w:tblGrid>
        <w:gridCol w:w="2526"/>
        <w:gridCol w:w="2065"/>
        <w:gridCol w:w="5156"/>
      </w:tblGrid>
      <w:tr w:rsidR="004259CB" w:rsidRPr="004259CB" w14:paraId="0C5F35C5" w14:textId="77777777" w:rsidTr="00850E7F">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2065"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156"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5D6C81" w:rsidRPr="004259CB" w14:paraId="4B9EBB08" w14:textId="77777777" w:rsidTr="00850E7F">
        <w:trPr>
          <w:jc w:val="center"/>
          <w:ins w:id="24" w:author="Jeffkins, David" w:date="2017-03-29T19:32:00Z"/>
        </w:trPr>
        <w:tc>
          <w:tcPr>
            <w:tcW w:w="2526" w:type="dxa"/>
            <w:vMerge w:val="restart"/>
          </w:tcPr>
          <w:p w14:paraId="671BC33A" w14:textId="5FB6705E" w:rsidR="005D6C81" w:rsidRPr="00850E7F" w:rsidRDefault="005D6C81" w:rsidP="00BA0EEF">
            <w:pPr>
              <w:spacing w:before="120" w:after="120"/>
              <w:rPr>
                <w:ins w:id="25" w:author="Jeffkins, David" w:date="2017-03-29T19:32:00Z"/>
                <w:b/>
                <w:sz w:val="22"/>
                <w:lang w:val="en-GB"/>
              </w:rPr>
            </w:pPr>
            <w:r w:rsidRPr="00850E7F">
              <w:rPr>
                <w:b/>
                <w:sz w:val="22"/>
                <w:lang w:val="en-GB"/>
              </w:rPr>
              <w:t>Wide and Medium Bandwidth systems (AIS and VDES)</w:t>
            </w:r>
          </w:p>
        </w:tc>
        <w:tc>
          <w:tcPr>
            <w:tcW w:w="2065" w:type="dxa"/>
          </w:tcPr>
          <w:p w14:paraId="2F1D7DDC" w14:textId="03F963F0" w:rsidR="005D6C81" w:rsidRDefault="009B36DB" w:rsidP="009B36DB">
            <w:pPr>
              <w:spacing w:before="120" w:after="120"/>
              <w:rPr>
                <w:ins w:id="26" w:author="Jeffkins, David" w:date="2017-03-29T19:32:00Z"/>
                <w:sz w:val="22"/>
                <w:lang w:val="en-GB"/>
              </w:rPr>
            </w:pPr>
            <w:r>
              <w:rPr>
                <w:sz w:val="22"/>
                <w:lang w:val="en-GB"/>
              </w:rPr>
              <w:t>1060-</w:t>
            </w:r>
            <w:commentRangeStart w:id="27"/>
            <w:ins w:id="28" w:author="Jeffkins, David" w:date="2017-03-29T19:32:00Z">
              <w:r w:rsidR="005D6C81">
                <w:rPr>
                  <w:sz w:val="22"/>
                  <w:lang w:val="en-GB"/>
                </w:rPr>
                <w:t>R10</w:t>
              </w:r>
            </w:ins>
            <w:ins w:id="29" w:author="Jeffkins, David" w:date="2017-03-30T20:43:00Z">
              <w:r w:rsidR="00D92DAA">
                <w:rPr>
                  <w:sz w:val="22"/>
                  <w:lang w:val="en-GB"/>
                </w:rPr>
                <w:t>0</w:t>
              </w:r>
            </w:ins>
            <w:r>
              <w:rPr>
                <w:sz w:val="22"/>
                <w:lang w:val="en-GB"/>
              </w:rPr>
              <w:t>7</w:t>
            </w:r>
            <w:commentRangeEnd w:id="27"/>
            <w:ins w:id="30" w:author="Jeffkins, David" w:date="2017-03-30T20:43:00Z">
              <w:r w:rsidR="00D92DAA">
                <w:rPr>
                  <w:rStyle w:val="CommentReference"/>
                </w:rPr>
                <w:t xml:space="preserve"> </w:t>
              </w:r>
            </w:ins>
            <w:ins w:id="31" w:author="Jeffkins, David" w:date="2017-03-29T19:33:00Z">
              <w:r w:rsidR="005D6C81">
                <w:rPr>
                  <w:rStyle w:val="CommentReference"/>
                </w:rPr>
                <w:commentReference w:id="27"/>
              </w:r>
            </w:ins>
          </w:p>
        </w:tc>
        <w:tc>
          <w:tcPr>
            <w:tcW w:w="5156" w:type="dxa"/>
          </w:tcPr>
          <w:p w14:paraId="19722915" w14:textId="5176383C" w:rsidR="005D6C81" w:rsidRPr="00850E7F" w:rsidRDefault="005D6C81" w:rsidP="00BA0EEF">
            <w:pPr>
              <w:spacing w:before="120" w:after="120"/>
              <w:rPr>
                <w:ins w:id="32" w:author="Jeffkins, David" w:date="2017-03-29T19:32:00Z"/>
                <w:sz w:val="22"/>
                <w:lang w:val="en-GB"/>
              </w:rPr>
            </w:pPr>
            <w:ins w:id="33" w:author="Jeffkins, David" w:date="2017-03-29T19:33:00Z">
              <w:r>
                <w:rPr>
                  <w:sz w:val="22"/>
                  <w:lang w:val="en-GB"/>
                </w:rPr>
                <w:t>VDES for shore infrastructure</w:t>
              </w:r>
            </w:ins>
          </w:p>
        </w:tc>
      </w:tr>
      <w:tr w:rsidR="005D6C81" w:rsidRPr="004259CB" w14:paraId="42BC97ED" w14:textId="77777777" w:rsidTr="00850E7F">
        <w:trPr>
          <w:jc w:val="center"/>
        </w:trPr>
        <w:tc>
          <w:tcPr>
            <w:tcW w:w="2526" w:type="dxa"/>
            <w:vMerge/>
          </w:tcPr>
          <w:p w14:paraId="705FBD26" w14:textId="62C94DB1" w:rsidR="005D6C81" w:rsidRPr="00085375" w:rsidRDefault="005D6C81" w:rsidP="00BA0EEF">
            <w:pPr>
              <w:spacing w:before="120" w:after="120"/>
              <w:rPr>
                <w:b/>
                <w:sz w:val="22"/>
                <w:lang w:val="en-GB"/>
              </w:rPr>
            </w:pPr>
          </w:p>
        </w:tc>
        <w:tc>
          <w:tcPr>
            <w:tcW w:w="2065" w:type="dxa"/>
          </w:tcPr>
          <w:p w14:paraId="23E83C70" w14:textId="4F156702" w:rsidR="005D6C81" w:rsidRDefault="009B36DB" w:rsidP="00BA0EEF">
            <w:pPr>
              <w:spacing w:before="120" w:after="120"/>
              <w:rPr>
                <w:sz w:val="22"/>
                <w:lang w:val="en-GB"/>
              </w:rPr>
            </w:pPr>
            <w:r>
              <w:rPr>
                <w:sz w:val="22"/>
                <w:lang w:val="en-GB"/>
              </w:rPr>
              <w:t>1060-R0123(</w:t>
            </w:r>
            <w:r w:rsidR="005D6C81">
              <w:rPr>
                <w:sz w:val="22"/>
                <w:lang w:val="en-GB"/>
              </w:rPr>
              <w:t>A-123</w:t>
            </w:r>
            <w:r>
              <w:rPr>
                <w:sz w:val="22"/>
                <w:lang w:val="en-GB"/>
              </w:rPr>
              <w:t>)</w:t>
            </w:r>
          </w:p>
        </w:tc>
        <w:tc>
          <w:tcPr>
            <w:tcW w:w="5156" w:type="dxa"/>
          </w:tcPr>
          <w:p w14:paraId="1F63623E" w14:textId="1437F37D" w:rsidR="005D6C81" w:rsidRPr="00033773" w:rsidRDefault="005D6C81" w:rsidP="00BA0EEF">
            <w:pPr>
              <w:spacing w:before="120" w:after="120"/>
              <w:rPr>
                <w:sz w:val="22"/>
                <w:lang w:val="en-GB"/>
              </w:rPr>
            </w:pPr>
            <w:r w:rsidRPr="00850E7F">
              <w:rPr>
                <w:sz w:val="22"/>
                <w:lang w:val="en-GB"/>
              </w:rPr>
              <w:t xml:space="preserve">The Provision of </w:t>
            </w:r>
            <w:r>
              <w:rPr>
                <w:sz w:val="22"/>
                <w:lang w:val="en-GB"/>
              </w:rPr>
              <w:t xml:space="preserve">the </w:t>
            </w:r>
            <w:r w:rsidRPr="00850E7F">
              <w:rPr>
                <w:sz w:val="22"/>
                <w:lang w:val="en-GB"/>
              </w:rPr>
              <w:t>Shore Based Automatic Identification System (AIS)</w:t>
            </w:r>
          </w:p>
        </w:tc>
      </w:tr>
    </w:tbl>
    <w:p w14:paraId="05EE7EB0" w14:textId="77777777" w:rsidR="004259CB" w:rsidRPr="004259CB" w:rsidRDefault="004259CB" w:rsidP="004259CB">
      <w:pPr>
        <w:rPr>
          <w:lang w:val="en-GB"/>
        </w:rPr>
      </w:pPr>
      <w:bookmarkStart w:id="34" w:name="_Toc432687601"/>
      <w:bookmarkEnd w:id="34"/>
    </w:p>
    <w:p w14:paraId="040E162C" w14:textId="36E567AE" w:rsidR="004259CB" w:rsidRPr="004259CB" w:rsidRDefault="004259CB" w:rsidP="004259CB">
      <w:pPr>
        <w:pStyle w:val="BodyText"/>
      </w:pPr>
      <w:r w:rsidRPr="004259CB">
        <w:t xml:space="preserve">The following Recommendations are </w:t>
      </w:r>
      <w:r w:rsidR="007F610D">
        <w:rPr>
          <w:b/>
        </w:rPr>
        <w:t>i</w:t>
      </w:r>
      <w:r w:rsidRPr="004259CB">
        <w:rPr>
          <w:b/>
        </w:rPr>
        <w:t>nformative</w:t>
      </w:r>
      <w:r w:rsidRPr="004259CB">
        <w:t xml:space="preserve"> provisions and </w:t>
      </w:r>
      <w:r w:rsidRPr="00C04016">
        <w:rPr>
          <w:b/>
        </w:rPr>
        <w:t>should</w:t>
      </w:r>
      <w:r w:rsidRPr="004259CB">
        <w:t xml:space="preserve"> be observed if compliance with this Standard is claimed.</w:t>
      </w:r>
    </w:p>
    <w:tbl>
      <w:tblPr>
        <w:tblStyle w:val="TableGrid"/>
        <w:tblW w:w="0" w:type="auto"/>
        <w:jc w:val="center"/>
        <w:tblLayout w:type="fixed"/>
        <w:tblLook w:val="04A0" w:firstRow="1" w:lastRow="0" w:firstColumn="1" w:lastColumn="0" w:noHBand="0" w:noVBand="1"/>
      </w:tblPr>
      <w:tblGrid>
        <w:gridCol w:w="2526"/>
        <w:gridCol w:w="2065"/>
        <w:gridCol w:w="5156"/>
      </w:tblGrid>
      <w:tr w:rsidR="004259CB" w:rsidRPr="004259CB" w14:paraId="32397F63" w14:textId="77777777" w:rsidTr="00850E7F">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2065"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5156"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850E7F" w:rsidRPr="004259CB" w14:paraId="4F97AEAA" w14:textId="77777777" w:rsidTr="00850E7F">
        <w:trPr>
          <w:jc w:val="center"/>
        </w:trPr>
        <w:tc>
          <w:tcPr>
            <w:tcW w:w="2526" w:type="dxa"/>
            <w:vMerge w:val="restart"/>
          </w:tcPr>
          <w:p w14:paraId="3959D71B" w14:textId="2255C321" w:rsidR="00850E7F" w:rsidRDefault="00850E7F" w:rsidP="00BA0EEF">
            <w:pPr>
              <w:spacing w:before="120" w:after="120"/>
              <w:rPr>
                <w:b/>
                <w:sz w:val="22"/>
                <w:lang w:val="en-GB"/>
              </w:rPr>
            </w:pPr>
            <w:r w:rsidRPr="00850E7F">
              <w:rPr>
                <w:b/>
                <w:sz w:val="22"/>
                <w:lang w:val="en-GB"/>
              </w:rPr>
              <w:t>Wide and Medium Bandwidth systems (AIS and VDES)</w:t>
            </w:r>
          </w:p>
        </w:tc>
        <w:tc>
          <w:tcPr>
            <w:tcW w:w="2065" w:type="dxa"/>
            <w:vAlign w:val="center"/>
          </w:tcPr>
          <w:p w14:paraId="63B98C9A" w14:textId="0EEE9674" w:rsidR="007F610D" w:rsidRDefault="009B36DB" w:rsidP="00BA0EEF">
            <w:pPr>
              <w:spacing w:before="120" w:after="120"/>
              <w:rPr>
                <w:sz w:val="22"/>
                <w:lang w:val="en-GB"/>
              </w:rPr>
            </w:pPr>
            <w:r>
              <w:rPr>
                <w:sz w:val="22"/>
                <w:lang w:val="en-GB"/>
              </w:rPr>
              <w:t>1060-</w:t>
            </w:r>
            <w:r w:rsidR="007F610D" w:rsidRPr="007F610D">
              <w:rPr>
                <w:sz w:val="22"/>
                <w:highlight w:val="yellow"/>
                <w:lang w:val="en-GB"/>
              </w:rPr>
              <w:t>R1008</w:t>
            </w:r>
          </w:p>
          <w:p w14:paraId="469E0106" w14:textId="6053EE6C" w:rsidR="00850E7F" w:rsidRDefault="00850E7F" w:rsidP="00BA0EEF">
            <w:pPr>
              <w:spacing w:before="120" w:after="120"/>
              <w:rPr>
                <w:sz w:val="22"/>
                <w:lang w:val="en-GB"/>
              </w:rPr>
            </w:pPr>
            <w:commentRangeStart w:id="35"/>
            <w:del w:id="36" w:author="Jeffkins, David" w:date="2017-03-30T19:46:00Z">
              <w:r w:rsidRPr="00850E7F" w:rsidDel="00404118">
                <w:rPr>
                  <w:sz w:val="22"/>
                  <w:lang w:val="en-GB"/>
                </w:rPr>
                <w:delText>A-124</w:delText>
              </w:r>
              <w:commentRangeEnd w:id="35"/>
              <w:r w:rsidR="005D6C81" w:rsidDel="00404118">
                <w:rPr>
                  <w:rStyle w:val="CommentReference"/>
                </w:rPr>
                <w:commentReference w:id="35"/>
              </w:r>
            </w:del>
          </w:p>
        </w:tc>
        <w:tc>
          <w:tcPr>
            <w:tcW w:w="5156" w:type="dxa"/>
            <w:vAlign w:val="center"/>
          </w:tcPr>
          <w:p w14:paraId="369A1155" w14:textId="57F68176" w:rsidR="00850E7F" w:rsidRPr="00085375" w:rsidRDefault="00850E7F" w:rsidP="00BA0EEF">
            <w:pPr>
              <w:spacing w:before="120" w:after="120"/>
              <w:rPr>
                <w:sz w:val="22"/>
                <w:lang w:val="en-GB"/>
              </w:rPr>
            </w:pPr>
            <w:r w:rsidRPr="00850E7F">
              <w:rPr>
                <w:sz w:val="22"/>
                <w:lang w:val="en-GB"/>
              </w:rPr>
              <w:t>The AIS Service</w:t>
            </w:r>
          </w:p>
        </w:tc>
      </w:tr>
      <w:tr w:rsidR="00850E7F" w:rsidRPr="004259CB" w14:paraId="79732099" w14:textId="77777777" w:rsidTr="00850E7F">
        <w:trPr>
          <w:jc w:val="center"/>
        </w:trPr>
        <w:tc>
          <w:tcPr>
            <w:tcW w:w="2526" w:type="dxa"/>
            <w:vMerge/>
          </w:tcPr>
          <w:p w14:paraId="2E19B434" w14:textId="312A636E" w:rsidR="00850E7F" w:rsidRPr="00850E7F" w:rsidRDefault="00850E7F" w:rsidP="00BA0EEF">
            <w:pPr>
              <w:spacing w:before="120" w:after="120"/>
              <w:rPr>
                <w:b/>
                <w:sz w:val="22"/>
                <w:lang w:val="en-GB"/>
              </w:rPr>
            </w:pPr>
          </w:p>
        </w:tc>
        <w:tc>
          <w:tcPr>
            <w:tcW w:w="2065" w:type="dxa"/>
            <w:vAlign w:val="center"/>
          </w:tcPr>
          <w:p w14:paraId="2B2304AF" w14:textId="20096B72" w:rsidR="00850E7F" w:rsidRDefault="00850E7F" w:rsidP="00BA0EEF">
            <w:pPr>
              <w:spacing w:before="120" w:after="120"/>
              <w:rPr>
                <w:sz w:val="22"/>
                <w:lang w:val="en-GB"/>
              </w:rPr>
            </w:pPr>
            <w:del w:id="37" w:author="Jeffkins, David" w:date="2017-03-29T19:36:00Z">
              <w:r w:rsidRPr="00850E7F" w:rsidDel="00244FF9">
                <w:rPr>
                  <w:sz w:val="22"/>
                  <w:lang w:val="en-GB"/>
                </w:rPr>
                <w:delText>A-124 APPENDIX 0</w:delText>
              </w:r>
            </w:del>
          </w:p>
        </w:tc>
        <w:tc>
          <w:tcPr>
            <w:tcW w:w="5156" w:type="dxa"/>
            <w:vAlign w:val="center"/>
          </w:tcPr>
          <w:p w14:paraId="79778696" w14:textId="3B0092B8" w:rsidR="00850E7F" w:rsidRPr="00085375" w:rsidRDefault="00850E7F" w:rsidP="00BA0EEF">
            <w:pPr>
              <w:spacing w:before="120" w:after="120"/>
              <w:rPr>
                <w:sz w:val="22"/>
                <w:lang w:val="en-GB"/>
              </w:rPr>
            </w:pPr>
            <w:del w:id="38" w:author="Jeffkins, David" w:date="2017-03-29T19:36:00Z">
              <w:r w:rsidRPr="00850E7F" w:rsidDel="00244FF9">
                <w:rPr>
                  <w:sz w:val="22"/>
                  <w:lang w:val="en-GB"/>
                </w:rPr>
                <w:delText>References, Glossary of terms and Abbreviations</w:delText>
              </w:r>
            </w:del>
          </w:p>
        </w:tc>
      </w:tr>
      <w:tr w:rsidR="00850E7F" w:rsidRPr="004259CB" w14:paraId="4DCF815F" w14:textId="77777777" w:rsidTr="00850E7F">
        <w:trPr>
          <w:jc w:val="center"/>
        </w:trPr>
        <w:tc>
          <w:tcPr>
            <w:tcW w:w="2526" w:type="dxa"/>
            <w:vMerge/>
          </w:tcPr>
          <w:p w14:paraId="61B00442" w14:textId="77777777" w:rsidR="00850E7F" w:rsidRPr="00850E7F" w:rsidRDefault="00850E7F" w:rsidP="00BA0EEF">
            <w:pPr>
              <w:spacing w:before="120" w:after="120"/>
              <w:rPr>
                <w:b/>
                <w:sz w:val="22"/>
                <w:lang w:val="en-GB"/>
              </w:rPr>
            </w:pPr>
          </w:p>
        </w:tc>
        <w:tc>
          <w:tcPr>
            <w:tcW w:w="2065" w:type="dxa"/>
            <w:vAlign w:val="center"/>
          </w:tcPr>
          <w:p w14:paraId="38A04778" w14:textId="5430E3AD" w:rsidR="00850E7F" w:rsidRDefault="00850E7F" w:rsidP="00BA0EEF">
            <w:pPr>
              <w:spacing w:before="120" w:after="120"/>
              <w:rPr>
                <w:sz w:val="22"/>
                <w:lang w:val="en-GB"/>
              </w:rPr>
            </w:pPr>
            <w:del w:id="39" w:author="Jeffkins, David" w:date="2017-03-29T19:36:00Z">
              <w:r w:rsidRPr="00850E7F" w:rsidDel="00244FF9">
                <w:rPr>
                  <w:sz w:val="22"/>
                  <w:lang w:val="en-GB"/>
                </w:rPr>
                <w:delText>A-124 APPENDIX 1</w:delText>
              </w:r>
            </w:del>
          </w:p>
        </w:tc>
        <w:tc>
          <w:tcPr>
            <w:tcW w:w="5156" w:type="dxa"/>
            <w:vAlign w:val="center"/>
          </w:tcPr>
          <w:p w14:paraId="77E2AB38" w14:textId="246BBCA6" w:rsidR="00850E7F" w:rsidRPr="00085375" w:rsidRDefault="00850E7F" w:rsidP="00BA0EEF">
            <w:pPr>
              <w:spacing w:before="120" w:after="120"/>
              <w:rPr>
                <w:sz w:val="22"/>
                <w:lang w:val="en-GB"/>
              </w:rPr>
            </w:pPr>
            <w:del w:id="40" w:author="Jeffkins, David" w:date="2017-03-29T19:36:00Z">
              <w:r w:rsidRPr="00850E7F" w:rsidDel="00244FF9">
                <w:rPr>
                  <w:sz w:val="22"/>
                  <w:lang w:val="en-GB"/>
                </w:rPr>
                <w:delText>Basic AIS Services, AIS Data Model and AIS Service specific MDEF sentences</w:delText>
              </w:r>
            </w:del>
          </w:p>
        </w:tc>
      </w:tr>
      <w:tr w:rsidR="00850E7F" w:rsidRPr="004259CB" w14:paraId="3BF3A24B" w14:textId="77777777" w:rsidTr="00850E7F">
        <w:trPr>
          <w:jc w:val="center"/>
        </w:trPr>
        <w:tc>
          <w:tcPr>
            <w:tcW w:w="2526" w:type="dxa"/>
            <w:vMerge/>
          </w:tcPr>
          <w:p w14:paraId="2CA30748" w14:textId="77777777" w:rsidR="00850E7F" w:rsidRPr="00850E7F" w:rsidRDefault="00850E7F" w:rsidP="00BA0EEF">
            <w:pPr>
              <w:spacing w:before="120" w:after="120"/>
              <w:rPr>
                <w:b/>
                <w:sz w:val="22"/>
                <w:lang w:val="en-GB"/>
              </w:rPr>
            </w:pPr>
          </w:p>
        </w:tc>
        <w:tc>
          <w:tcPr>
            <w:tcW w:w="2065" w:type="dxa"/>
            <w:vAlign w:val="center"/>
          </w:tcPr>
          <w:p w14:paraId="055B32F8" w14:textId="49F06B38" w:rsidR="00850E7F" w:rsidRDefault="00850E7F" w:rsidP="00BA0EEF">
            <w:pPr>
              <w:spacing w:before="120" w:after="120"/>
              <w:rPr>
                <w:sz w:val="22"/>
                <w:lang w:val="en-GB"/>
              </w:rPr>
            </w:pPr>
            <w:del w:id="41" w:author="Jeffkins, David" w:date="2017-03-29T19:36:00Z">
              <w:r w:rsidRPr="00850E7F" w:rsidDel="00244FF9">
                <w:rPr>
                  <w:sz w:val="22"/>
                  <w:lang w:val="en-GB"/>
                </w:rPr>
                <w:delText>A-124 APPENDIX 3</w:delText>
              </w:r>
            </w:del>
          </w:p>
        </w:tc>
        <w:tc>
          <w:tcPr>
            <w:tcW w:w="5156" w:type="dxa"/>
            <w:vAlign w:val="center"/>
          </w:tcPr>
          <w:p w14:paraId="16BF1775" w14:textId="729B469A" w:rsidR="00850E7F" w:rsidRPr="00085375" w:rsidRDefault="00850E7F" w:rsidP="00BA0EEF">
            <w:pPr>
              <w:spacing w:before="120" w:after="120"/>
              <w:rPr>
                <w:sz w:val="22"/>
                <w:lang w:val="en-GB"/>
              </w:rPr>
            </w:pPr>
            <w:del w:id="42" w:author="Jeffkins, David" w:date="2017-03-29T19:36:00Z">
              <w:r w:rsidRPr="00850E7F" w:rsidDel="00244FF9">
                <w:rPr>
                  <w:sz w:val="22"/>
                  <w:lang w:val="en-GB"/>
                </w:rPr>
                <w:delText xml:space="preserve">Distribution model </w:delText>
              </w:r>
            </w:del>
          </w:p>
        </w:tc>
      </w:tr>
      <w:tr w:rsidR="00850E7F" w:rsidRPr="004259CB" w14:paraId="67420462" w14:textId="77777777" w:rsidTr="00850E7F">
        <w:trPr>
          <w:jc w:val="center"/>
        </w:trPr>
        <w:tc>
          <w:tcPr>
            <w:tcW w:w="2526" w:type="dxa"/>
            <w:vMerge/>
          </w:tcPr>
          <w:p w14:paraId="61B09755" w14:textId="77777777" w:rsidR="00850E7F" w:rsidRPr="00850E7F" w:rsidRDefault="00850E7F" w:rsidP="00BA0EEF">
            <w:pPr>
              <w:spacing w:before="120" w:after="120"/>
              <w:rPr>
                <w:b/>
                <w:sz w:val="22"/>
                <w:lang w:val="en-GB"/>
              </w:rPr>
            </w:pPr>
          </w:p>
        </w:tc>
        <w:tc>
          <w:tcPr>
            <w:tcW w:w="2065" w:type="dxa"/>
            <w:vAlign w:val="center"/>
          </w:tcPr>
          <w:p w14:paraId="4EAA863F" w14:textId="7BF31809" w:rsidR="00850E7F" w:rsidRDefault="00850E7F" w:rsidP="00BA0EEF">
            <w:pPr>
              <w:spacing w:before="120" w:after="120"/>
              <w:rPr>
                <w:sz w:val="22"/>
                <w:lang w:val="en-GB"/>
              </w:rPr>
            </w:pPr>
            <w:del w:id="43" w:author="Jeffkins, David" w:date="2017-03-29T19:36:00Z">
              <w:r w:rsidRPr="00850E7F" w:rsidDel="00244FF9">
                <w:rPr>
                  <w:sz w:val="22"/>
                  <w:lang w:val="en-GB"/>
                </w:rPr>
                <w:delText>A-124 APPENDIX 4</w:delText>
              </w:r>
            </w:del>
          </w:p>
        </w:tc>
        <w:tc>
          <w:tcPr>
            <w:tcW w:w="5156" w:type="dxa"/>
            <w:vAlign w:val="center"/>
          </w:tcPr>
          <w:p w14:paraId="7EED0E14" w14:textId="274E2521" w:rsidR="00850E7F" w:rsidRPr="00085375" w:rsidRDefault="00850E7F" w:rsidP="00BA0EEF">
            <w:pPr>
              <w:spacing w:before="120" w:after="120"/>
              <w:rPr>
                <w:sz w:val="22"/>
                <w:lang w:val="en-GB"/>
              </w:rPr>
            </w:pPr>
            <w:del w:id="44" w:author="Jeffkins, David" w:date="2017-03-29T19:36:00Z">
              <w:r w:rsidRPr="00850E7F" w:rsidDel="00244FF9">
                <w:rPr>
                  <w:sz w:val="22"/>
                  <w:lang w:val="en-GB"/>
                </w:rPr>
                <w:delText>Interaction and Data Flow Model of the AIS service</w:delText>
              </w:r>
            </w:del>
          </w:p>
        </w:tc>
      </w:tr>
      <w:tr w:rsidR="00850E7F" w:rsidRPr="004259CB" w14:paraId="4AF79DBD" w14:textId="77777777" w:rsidTr="00850E7F">
        <w:trPr>
          <w:jc w:val="center"/>
        </w:trPr>
        <w:tc>
          <w:tcPr>
            <w:tcW w:w="2526" w:type="dxa"/>
            <w:vMerge/>
          </w:tcPr>
          <w:p w14:paraId="6AAF0BD3" w14:textId="77777777" w:rsidR="00850E7F" w:rsidRPr="00850E7F" w:rsidRDefault="00850E7F" w:rsidP="00BA0EEF">
            <w:pPr>
              <w:spacing w:before="120" w:after="120"/>
              <w:rPr>
                <w:b/>
                <w:sz w:val="22"/>
                <w:lang w:val="en-GB"/>
              </w:rPr>
            </w:pPr>
          </w:p>
        </w:tc>
        <w:tc>
          <w:tcPr>
            <w:tcW w:w="2065" w:type="dxa"/>
            <w:vAlign w:val="center"/>
          </w:tcPr>
          <w:p w14:paraId="586590E4" w14:textId="40D6BB16" w:rsidR="00850E7F" w:rsidRDefault="00850E7F" w:rsidP="00BA0EEF">
            <w:pPr>
              <w:spacing w:before="120" w:after="120"/>
              <w:rPr>
                <w:sz w:val="22"/>
                <w:lang w:val="en-GB"/>
              </w:rPr>
            </w:pPr>
            <w:del w:id="45" w:author="Jeffkins, David" w:date="2017-03-29T19:36:00Z">
              <w:r w:rsidRPr="00850E7F" w:rsidDel="00244FF9">
                <w:rPr>
                  <w:sz w:val="22"/>
                  <w:lang w:val="en-GB"/>
                </w:rPr>
                <w:delText>A-124 APPENDIX 5</w:delText>
              </w:r>
            </w:del>
          </w:p>
        </w:tc>
        <w:tc>
          <w:tcPr>
            <w:tcW w:w="5156" w:type="dxa"/>
            <w:vAlign w:val="center"/>
          </w:tcPr>
          <w:p w14:paraId="4B74629A" w14:textId="37EE0230" w:rsidR="00850E7F" w:rsidRPr="00085375" w:rsidRDefault="00850E7F" w:rsidP="00BA0EEF">
            <w:pPr>
              <w:spacing w:before="120" w:after="120"/>
              <w:rPr>
                <w:sz w:val="22"/>
                <w:lang w:val="en-GB"/>
              </w:rPr>
            </w:pPr>
            <w:del w:id="46" w:author="Jeffkins, David" w:date="2017-03-29T19:36:00Z">
              <w:r w:rsidRPr="00850E7F" w:rsidDel="00244FF9">
                <w:rPr>
                  <w:sz w:val="22"/>
                  <w:lang w:val="en-GB"/>
                </w:rPr>
                <w:delText>Interfacing model of the AIS Service</w:delText>
              </w:r>
            </w:del>
          </w:p>
        </w:tc>
      </w:tr>
      <w:tr w:rsidR="00850E7F" w:rsidRPr="004259CB" w14:paraId="37C287E9" w14:textId="77777777" w:rsidTr="00850E7F">
        <w:trPr>
          <w:jc w:val="center"/>
        </w:trPr>
        <w:tc>
          <w:tcPr>
            <w:tcW w:w="2526" w:type="dxa"/>
            <w:vMerge/>
          </w:tcPr>
          <w:p w14:paraId="186B35CD" w14:textId="77777777" w:rsidR="00850E7F" w:rsidRPr="00850E7F" w:rsidRDefault="00850E7F" w:rsidP="00BA0EEF">
            <w:pPr>
              <w:spacing w:before="120" w:after="120"/>
              <w:rPr>
                <w:b/>
                <w:sz w:val="22"/>
                <w:lang w:val="en-GB"/>
              </w:rPr>
            </w:pPr>
          </w:p>
        </w:tc>
        <w:tc>
          <w:tcPr>
            <w:tcW w:w="2065" w:type="dxa"/>
            <w:vAlign w:val="center"/>
          </w:tcPr>
          <w:p w14:paraId="63FBC0A7" w14:textId="4BAB9B7D" w:rsidR="00850E7F" w:rsidRDefault="00850E7F" w:rsidP="00BA0EEF">
            <w:pPr>
              <w:spacing w:before="120" w:after="120"/>
              <w:rPr>
                <w:sz w:val="22"/>
                <w:lang w:val="en-GB"/>
              </w:rPr>
            </w:pPr>
            <w:del w:id="47" w:author="Jeffkins, David" w:date="2017-03-29T19:36:00Z">
              <w:r w:rsidRPr="00850E7F" w:rsidDel="00244FF9">
                <w:rPr>
                  <w:sz w:val="22"/>
                  <w:lang w:val="en-GB"/>
                </w:rPr>
                <w:delText>A-124 APPENDICES 9/10/11</w:delText>
              </w:r>
            </w:del>
          </w:p>
        </w:tc>
        <w:tc>
          <w:tcPr>
            <w:tcW w:w="5156" w:type="dxa"/>
            <w:vAlign w:val="center"/>
          </w:tcPr>
          <w:p w14:paraId="4C1AB5F0" w14:textId="08D4180F" w:rsidR="00850E7F" w:rsidRPr="00085375" w:rsidRDefault="00850E7F" w:rsidP="00BA0EEF">
            <w:pPr>
              <w:spacing w:before="120" w:after="120"/>
              <w:rPr>
                <w:sz w:val="22"/>
                <w:lang w:val="en-GB"/>
              </w:rPr>
            </w:pPr>
            <w:del w:id="48" w:author="Jeffkins, David" w:date="2017-03-29T19:36:00Z">
              <w:r w:rsidRPr="00850E7F" w:rsidDel="00244FF9">
                <w:rPr>
                  <w:sz w:val="22"/>
                  <w:lang w:val="en-GB"/>
                </w:rPr>
                <w:delText>Functional Description of the AIS Service components (AIS-PCU, AIS-LSS &amp; AIS-SM)</w:delText>
              </w:r>
            </w:del>
          </w:p>
        </w:tc>
      </w:tr>
      <w:tr w:rsidR="00850E7F" w:rsidRPr="004259CB" w14:paraId="5C7CC499" w14:textId="77777777" w:rsidTr="00850E7F">
        <w:trPr>
          <w:jc w:val="center"/>
        </w:trPr>
        <w:tc>
          <w:tcPr>
            <w:tcW w:w="2526" w:type="dxa"/>
            <w:vMerge/>
          </w:tcPr>
          <w:p w14:paraId="3CE4D9AD" w14:textId="77777777" w:rsidR="00850E7F" w:rsidRPr="00850E7F" w:rsidRDefault="00850E7F" w:rsidP="00BA0EEF">
            <w:pPr>
              <w:spacing w:before="120" w:after="120"/>
              <w:rPr>
                <w:b/>
                <w:sz w:val="22"/>
                <w:lang w:val="en-GB"/>
              </w:rPr>
            </w:pPr>
          </w:p>
        </w:tc>
        <w:tc>
          <w:tcPr>
            <w:tcW w:w="2065" w:type="dxa"/>
            <w:vAlign w:val="center"/>
          </w:tcPr>
          <w:p w14:paraId="327F8822" w14:textId="67F8847A" w:rsidR="00850E7F" w:rsidRDefault="00850E7F" w:rsidP="00BA0EEF">
            <w:pPr>
              <w:spacing w:before="120" w:after="120"/>
              <w:rPr>
                <w:sz w:val="22"/>
                <w:lang w:val="en-GB"/>
              </w:rPr>
            </w:pPr>
            <w:del w:id="49" w:author="Jeffkins, David" w:date="2017-03-29T19:36:00Z">
              <w:r w:rsidRPr="00850E7F" w:rsidDel="00244FF9">
                <w:rPr>
                  <w:sz w:val="22"/>
                  <w:lang w:val="en-GB"/>
                </w:rPr>
                <w:delText>A-124 APPENDIX 12</w:delText>
              </w:r>
            </w:del>
          </w:p>
        </w:tc>
        <w:tc>
          <w:tcPr>
            <w:tcW w:w="5156" w:type="dxa"/>
            <w:vAlign w:val="center"/>
          </w:tcPr>
          <w:p w14:paraId="6196425D" w14:textId="1178F26A" w:rsidR="00850E7F" w:rsidRPr="00085375" w:rsidRDefault="00850E7F" w:rsidP="00BA0EEF">
            <w:pPr>
              <w:spacing w:before="120" w:after="120"/>
              <w:rPr>
                <w:sz w:val="22"/>
                <w:lang w:val="en-GB"/>
              </w:rPr>
            </w:pPr>
            <w:del w:id="50" w:author="Jeffkins, David" w:date="2017-03-29T19:36:00Z">
              <w:r w:rsidRPr="00850E7F" w:rsidDel="00244FF9">
                <w:rPr>
                  <w:sz w:val="22"/>
                  <w:lang w:val="en-GB"/>
                </w:rPr>
                <w:delText>Co-location issues at AIS Physical Shore Stations (AIS-PSS) and on-site infrastructure considerations</w:delText>
              </w:r>
            </w:del>
          </w:p>
        </w:tc>
      </w:tr>
      <w:tr w:rsidR="00850E7F" w:rsidRPr="004259CB" w14:paraId="30594167" w14:textId="77777777" w:rsidTr="00850E7F">
        <w:trPr>
          <w:jc w:val="center"/>
        </w:trPr>
        <w:tc>
          <w:tcPr>
            <w:tcW w:w="2526" w:type="dxa"/>
            <w:vMerge/>
          </w:tcPr>
          <w:p w14:paraId="6F10541E" w14:textId="77777777" w:rsidR="00850E7F" w:rsidRPr="00850E7F" w:rsidRDefault="00850E7F" w:rsidP="00BA0EEF">
            <w:pPr>
              <w:spacing w:before="120" w:after="120"/>
              <w:rPr>
                <w:b/>
                <w:sz w:val="22"/>
                <w:lang w:val="en-GB"/>
              </w:rPr>
            </w:pPr>
          </w:p>
        </w:tc>
        <w:tc>
          <w:tcPr>
            <w:tcW w:w="2065" w:type="dxa"/>
            <w:vAlign w:val="center"/>
          </w:tcPr>
          <w:p w14:paraId="6077F5E9" w14:textId="2FF2E72D" w:rsidR="00850E7F" w:rsidRDefault="00850E7F" w:rsidP="00BA0EEF">
            <w:pPr>
              <w:spacing w:before="120" w:after="120"/>
              <w:rPr>
                <w:sz w:val="22"/>
                <w:lang w:val="en-GB"/>
              </w:rPr>
            </w:pPr>
            <w:del w:id="51" w:author="Jeffkins, David" w:date="2017-03-29T19:36:00Z">
              <w:r w:rsidRPr="00850E7F" w:rsidDel="00244FF9">
                <w:rPr>
                  <w:sz w:val="22"/>
                  <w:lang w:val="en-GB"/>
                </w:rPr>
                <w:delText>A-124 APPENDIX 14</w:delText>
              </w:r>
            </w:del>
          </w:p>
        </w:tc>
        <w:tc>
          <w:tcPr>
            <w:tcW w:w="5156" w:type="dxa"/>
            <w:vAlign w:val="center"/>
          </w:tcPr>
          <w:p w14:paraId="7521E4F3" w14:textId="43FF3076" w:rsidR="00850E7F" w:rsidRPr="00085375" w:rsidRDefault="00850E7F" w:rsidP="00BA0EEF">
            <w:pPr>
              <w:spacing w:before="120" w:after="120"/>
              <w:rPr>
                <w:sz w:val="22"/>
                <w:lang w:val="en-GB"/>
              </w:rPr>
            </w:pPr>
            <w:del w:id="52" w:author="Jeffkins, David" w:date="2017-03-29T19:36:00Z">
              <w:r w:rsidRPr="00850E7F" w:rsidDel="00244FF9">
                <w:rPr>
                  <w:sz w:val="22"/>
                  <w:lang w:val="en-GB"/>
                </w:rPr>
                <w:delText>FATDMA Planning and Operation of an AIS Service</w:delText>
              </w:r>
            </w:del>
          </w:p>
        </w:tc>
      </w:tr>
      <w:tr w:rsidR="00850E7F" w:rsidRPr="004259CB" w14:paraId="18B49D83" w14:textId="77777777" w:rsidTr="00850E7F">
        <w:trPr>
          <w:jc w:val="center"/>
        </w:trPr>
        <w:tc>
          <w:tcPr>
            <w:tcW w:w="2526" w:type="dxa"/>
            <w:vMerge/>
          </w:tcPr>
          <w:p w14:paraId="6B2EE14F" w14:textId="77777777" w:rsidR="00850E7F" w:rsidRPr="00850E7F" w:rsidRDefault="00850E7F" w:rsidP="00BA0EEF">
            <w:pPr>
              <w:spacing w:before="120" w:after="120"/>
              <w:rPr>
                <w:b/>
                <w:sz w:val="22"/>
                <w:lang w:val="en-GB"/>
              </w:rPr>
            </w:pPr>
          </w:p>
        </w:tc>
        <w:tc>
          <w:tcPr>
            <w:tcW w:w="2065" w:type="dxa"/>
            <w:vAlign w:val="center"/>
          </w:tcPr>
          <w:p w14:paraId="00868C30" w14:textId="28E5A993" w:rsidR="00850E7F" w:rsidRDefault="00850E7F" w:rsidP="00BA0EEF">
            <w:pPr>
              <w:spacing w:before="120" w:after="120"/>
              <w:rPr>
                <w:sz w:val="22"/>
                <w:lang w:val="en-GB"/>
              </w:rPr>
            </w:pPr>
            <w:del w:id="53" w:author="Jeffkins, David" w:date="2017-03-29T19:36:00Z">
              <w:r w:rsidRPr="00850E7F" w:rsidDel="00244FF9">
                <w:rPr>
                  <w:sz w:val="22"/>
                  <w:lang w:val="en-GB"/>
                </w:rPr>
                <w:delText>A-124 APPENDIX 16</w:delText>
              </w:r>
            </w:del>
          </w:p>
        </w:tc>
        <w:tc>
          <w:tcPr>
            <w:tcW w:w="5156" w:type="dxa"/>
            <w:vAlign w:val="center"/>
          </w:tcPr>
          <w:p w14:paraId="44BCC3E9" w14:textId="149B67B1" w:rsidR="00850E7F" w:rsidRPr="00085375" w:rsidRDefault="00850E7F" w:rsidP="00BA0EEF">
            <w:pPr>
              <w:spacing w:before="120" w:after="120"/>
              <w:rPr>
                <w:sz w:val="22"/>
                <w:lang w:val="en-GB"/>
              </w:rPr>
            </w:pPr>
            <w:del w:id="54" w:author="Jeffkins, David" w:date="2017-03-29T19:36:00Z">
              <w:r w:rsidRPr="00850E7F" w:rsidDel="00244FF9">
                <w:rPr>
                  <w:sz w:val="22"/>
                  <w:lang w:val="en-GB"/>
                </w:rPr>
                <w:delText>DGNSS Broadcasts from an AIS Service</w:delText>
              </w:r>
            </w:del>
          </w:p>
        </w:tc>
      </w:tr>
      <w:tr w:rsidR="00850E7F" w:rsidRPr="004259CB" w14:paraId="6F68C8EA" w14:textId="77777777" w:rsidTr="00850E7F">
        <w:trPr>
          <w:jc w:val="center"/>
        </w:trPr>
        <w:tc>
          <w:tcPr>
            <w:tcW w:w="2526" w:type="dxa"/>
            <w:vMerge/>
          </w:tcPr>
          <w:p w14:paraId="640B5DB0" w14:textId="77777777" w:rsidR="00850E7F" w:rsidRPr="00850E7F" w:rsidRDefault="00850E7F" w:rsidP="00BA0EEF">
            <w:pPr>
              <w:spacing w:before="120" w:after="120"/>
              <w:rPr>
                <w:b/>
                <w:sz w:val="22"/>
                <w:lang w:val="en-GB"/>
              </w:rPr>
            </w:pPr>
          </w:p>
        </w:tc>
        <w:tc>
          <w:tcPr>
            <w:tcW w:w="2065" w:type="dxa"/>
            <w:vAlign w:val="center"/>
          </w:tcPr>
          <w:p w14:paraId="2316247F" w14:textId="027DF878" w:rsidR="00850E7F" w:rsidRDefault="00850E7F" w:rsidP="00BA0EEF">
            <w:pPr>
              <w:spacing w:before="120" w:after="120"/>
              <w:rPr>
                <w:sz w:val="22"/>
                <w:lang w:val="en-GB"/>
              </w:rPr>
            </w:pPr>
            <w:del w:id="55" w:author="Jeffkins, David" w:date="2017-03-29T19:36:00Z">
              <w:r w:rsidRPr="00850E7F" w:rsidDel="00244FF9">
                <w:rPr>
                  <w:sz w:val="22"/>
                  <w:lang w:val="en-GB"/>
                </w:rPr>
                <w:delText>A-124 APPENDIX 17</w:delText>
              </w:r>
            </w:del>
          </w:p>
        </w:tc>
        <w:tc>
          <w:tcPr>
            <w:tcW w:w="5156" w:type="dxa"/>
            <w:vAlign w:val="center"/>
          </w:tcPr>
          <w:p w14:paraId="2382E3C5" w14:textId="0DA72FB1" w:rsidR="00850E7F" w:rsidRPr="00085375" w:rsidRDefault="00850E7F" w:rsidP="00BA0EEF">
            <w:pPr>
              <w:spacing w:before="120" w:after="120"/>
              <w:rPr>
                <w:sz w:val="22"/>
                <w:lang w:val="en-GB"/>
              </w:rPr>
            </w:pPr>
            <w:del w:id="56" w:author="Jeffkins, David" w:date="2017-03-29T19:36:00Z">
              <w:r w:rsidRPr="00850E7F" w:rsidDel="00244FF9">
                <w:rPr>
                  <w:sz w:val="22"/>
                  <w:lang w:val="en-GB"/>
                </w:rPr>
                <w:delText>Channel Management by an AIS Service</w:delText>
              </w:r>
            </w:del>
          </w:p>
        </w:tc>
      </w:tr>
      <w:tr w:rsidR="00850E7F" w:rsidRPr="004259CB" w14:paraId="5B17C32F" w14:textId="77777777" w:rsidTr="00850E7F">
        <w:trPr>
          <w:jc w:val="center"/>
        </w:trPr>
        <w:tc>
          <w:tcPr>
            <w:tcW w:w="2526" w:type="dxa"/>
            <w:vMerge/>
          </w:tcPr>
          <w:p w14:paraId="21F0BCBC" w14:textId="77777777" w:rsidR="00850E7F" w:rsidRPr="00850E7F" w:rsidRDefault="00850E7F" w:rsidP="00BA0EEF">
            <w:pPr>
              <w:spacing w:before="120" w:after="120"/>
              <w:rPr>
                <w:b/>
                <w:sz w:val="22"/>
                <w:lang w:val="en-GB"/>
              </w:rPr>
            </w:pPr>
          </w:p>
        </w:tc>
        <w:tc>
          <w:tcPr>
            <w:tcW w:w="2065" w:type="dxa"/>
            <w:vAlign w:val="center"/>
          </w:tcPr>
          <w:p w14:paraId="2B853836" w14:textId="23E69CA2" w:rsidR="00850E7F" w:rsidRDefault="00850E7F" w:rsidP="00BA0EEF">
            <w:pPr>
              <w:spacing w:before="120" w:after="120"/>
              <w:rPr>
                <w:sz w:val="22"/>
                <w:lang w:val="en-GB"/>
              </w:rPr>
            </w:pPr>
            <w:del w:id="57" w:author="Jeffkins, David" w:date="2017-03-29T19:36:00Z">
              <w:r w:rsidRPr="00850E7F" w:rsidDel="00244FF9">
                <w:rPr>
                  <w:sz w:val="22"/>
                  <w:lang w:val="en-GB"/>
                </w:rPr>
                <w:delText>A-124 APPENDIX 18</w:delText>
              </w:r>
            </w:del>
          </w:p>
        </w:tc>
        <w:tc>
          <w:tcPr>
            <w:tcW w:w="5156" w:type="dxa"/>
            <w:vAlign w:val="center"/>
          </w:tcPr>
          <w:p w14:paraId="30CA4722" w14:textId="431F5402" w:rsidR="00850E7F" w:rsidRPr="00085375" w:rsidRDefault="00850E7F" w:rsidP="00BA0EEF">
            <w:pPr>
              <w:spacing w:before="120" w:after="120"/>
              <w:rPr>
                <w:sz w:val="22"/>
                <w:lang w:val="en-GB"/>
              </w:rPr>
            </w:pPr>
            <w:del w:id="58" w:author="Jeffkins, David" w:date="2017-03-29T19:36:00Z">
              <w:r w:rsidRPr="00850E7F" w:rsidDel="00244FF9">
                <w:rPr>
                  <w:sz w:val="22"/>
                  <w:lang w:val="en-GB"/>
                </w:rPr>
                <w:delText>VDL Load Management</w:delText>
              </w:r>
            </w:del>
          </w:p>
        </w:tc>
      </w:tr>
      <w:tr w:rsidR="00850E7F" w:rsidRPr="004259CB" w14:paraId="7AF42508" w14:textId="77777777" w:rsidTr="00850E7F">
        <w:trPr>
          <w:jc w:val="center"/>
        </w:trPr>
        <w:tc>
          <w:tcPr>
            <w:tcW w:w="2526" w:type="dxa"/>
            <w:vMerge/>
          </w:tcPr>
          <w:p w14:paraId="74B7C838" w14:textId="77777777" w:rsidR="00850E7F" w:rsidRPr="00850E7F" w:rsidRDefault="00850E7F" w:rsidP="00BA0EEF">
            <w:pPr>
              <w:spacing w:before="120" w:after="120"/>
              <w:rPr>
                <w:b/>
                <w:sz w:val="22"/>
                <w:lang w:val="en-GB"/>
              </w:rPr>
            </w:pPr>
          </w:p>
        </w:tc>
        <w:tc>
          <w:tcPr>
            <w:tcW w:w="2065" w:type="dxa"/>
            <w:vAlign w:val="center"/>
          </w:tcPr>
          <w:p w14:paraId="4988FFF5" w14:textId="49E3960F" w:rsidR="00850E7F" w:rsidRDefault="00850E7F" w:rsidP="00BA0EEF">
            <w:pPr>
              <w:spacing w:before="120" w:after="120"/>
              <w:rPr>
                <w:sz w:val="22"/>
                <w:lang w:val="en-GB"/>
              </w:rPr>
            </w:pPr>
            <w:del w:id="59" w:author="Jeffkins, David" w:date="2017-03-29T19:36:00Z">
              <w:r w:rsidRPr="00850E7F" w:rsidDel="00244FF9">
                <w:rPr>
                  <w:sz w:val="22"/>
                  <w:lang w:val="en-GB"/>
                </w:rPr>
                <w:delText>A-124 APPENDIX 19</w:delText>
              </w:r>
            </w:del>
          </w:p>
        </w:tc>
        <w:tc>
          <w:tcPr>
            <w:tcW w:w="5156" w:type="dxa"/>
            <w:vAlign w:val="center"/>
          </w:tcPr>
          <w:p w14:paraId="27D03E56" w14:textId="6113A667" w:rsidR="00850E7F" w:rsidRPr="00085375" w:rsidRDefault="00850E7F" w:rsidP="00BA0EEF">
            <w:pPr>
              <w:spacing w:before="120" w:after="120"/>
              <w:rPr>
                <w:sz w:val="22"/>
                <w:lang w:val="en-GB"/>
              </w:rPr>
            </w:pPr>
            <w:del w:id="60" w:author="Jeffkins, David" w:date="2017-03-29T19:36:00Z">
              <w:r w:rsidRPr="00850E7F" w:rsidDel="00244FF9">
                <w:rPr>
                  <w:sz w:val="22"/>
                  <w:lang w:val="en-GB"/>
                </w:rPr>
                <w:delText>Satellite AIS Considerations</w:delText>
              </w:r>
            </w:del>
          </w:p>
        </w:tc>
      </w:tr>
    </w:tbl>
    <w:p w14:paraId="153B9875" w14:textId="77777777" w:rsidR="007F61BD" w:rsidRPr="004259CB" w:rsidRDefault="007F61BD" w:rsidP="004259CB">
      <w:pPr>
        <w:rPr>
          <w:ins w:id="61" w:author="Marie-Helene" w:date="2017-04-06T11:38:00Z"/>
          <w:lang w:val="en-GB"/>
        </w:rPr>
      </w:pPr>
      <w:ins w:id="62" w:author="Marie-Helene" w:date="2017-04-06T11:37:00Z">
        <w:r>
          <w:rPr>
            <w:lang w:val="en-GB"/>
          </w:rPr>
          <w:lastRenderedPageBreak/>
          <w:tab/>
        </w:r>
      </w:ins>
    </w:p>
    <w:tbl>
      <w:tblPr>
        <w:tblStyle w:val="TableGrid"/>
        <w:tblW w:w="0" w:type="auto"/>
        <w:jc w:val="center"/>
        <w:tblLayout w:type="fixed"/>
        <w:tblLook w:val="04A0" w:firstRow="1" w:lastRow="0" w:firstColumn="1" w:lastColumn="0" w:noHBand="0" w:noVBand="1"/>
      </w:tblPr>
      <w:tblGrid>
        <w:gridCol w:w="2526"/>
        <w:gridCol w:w="1356"/>
        <w:gridCol w:w="5865"/>
      </w:tblGrid>
      <w:tr w:rsidR="007F61BD" w:rsidRPr="004259CB" w14:paraId="5D74CDC0" w14:textId="77777777" w:rsidTr="00510A9C">
        <w:trPr>
          <w:jc w:val="center"/>
          <w:ins w:id="63" w:author="Marie-Helene" w:date="2017-04-06T11:38:00Z"/>
        </w:trPr>
        <w:tc>
          <w:tcPr>
            <w:tcW w:w="2526" w:type="dxa"/>
          </w:tcPr>
          <w:p w14:paraId="2A546A77" w14:textId="77777777" w:rsidR="007F61BD" w:rsidRPr="004259CB" w:rsidRDefault="007F61BD" w:rsidP="00510A9C">
            <w:pPr>
              <w:spacing w:before="120" w:after="120"/>
              <w:rPr>
                <w:ins w:id="64" w:author="Marie-Helene" w:date="2017-04-06T11:38:00Z"/>
                <w:b/>
                <w:sz w:val="22"/>
                <w:lang w:val="en-GB"/>
              </w:rPr>
            </w:pPr>
            <w:ins w:id="65" w:author="Marie-Helene" w:date="2017-04-06T11:38:00Z">
              <w:r w:rsidRPr="004259CB">
                <w:rPr>
                  <w:b/>
                  <w:sz w:val="22"/>
                  <w:lang w:val="en-GB"/>
                </w:rPr>
                <w:t>Scope</w:t>
              </w:r>
            </w:ins>
          </w:p>
        </w:tc>
        <w:tc>
          <w:tcPr>
            <w:tcW w:w="1356" w:type="dxa"/>
          </w:tcPr>
          <w:p w14:paraId="03852649" w14:textId="77777777" w:rsidR="007F61BD" w:rsidRPr="004259CB" w:rsidRDefault="007F61BD" w:rsidP="00510A9C">
            <w:pPr>
              <w:spacing w:before="120" w:after="120"/>
              <w:rPr>
                <w:ins w:id="66" w:author="Marie-Helene" w:date="2017-04-06T11:38:00Z"/>
                <w:b/>
                <w:sz w:val="22"/>
                <w:lang w:val="en-GB"/>
              </w:rPr>
            </w:pPr>
            <w:ins w:id="67" w:author="Marie-Helene" w:date="2017-04-06T11:38:00Z">
              <w:r w:rsidRPr="004259CB">
                <w:rPr>
                  <w:b/>
                  <w:sz w:val="22"/>
                  <w:lang w:val="en-GB"/>
                </w:rPr>
                <w:t>Number</w:t>
              </w:r>
            </w:ins>
          </w:p>
        </w:tc>
        <w:tc>
          <w:tcPr>
            <w:tcW w:w="5865" w:type="dxa"/>
          </w:tcPr>
          <w:p w14:paraId="261A63D6" w14:textId="77777777" w:rsidR="007F61BD" w:rsidRPr="004259CB" w:rsidRDefault="007F61BD" w:rsidP="00510A9C">
            <w:pPr>
              <w:spacing w:before="120" w:after="120"/>
              <w:rPr>
                <w:ins w:id="68" w:author="Marie-Helene" w:date="2017-04-06T11:38:00Z"/>
                <w:b/>
                <w:sz w:val="22"/>
                <w:lang w:val="en-GB"/>
              </w:rPr>
            </w:pPr>
            <w:ins w:id="69" w:author="Marie-Helene" w:date="2017-04-06T11:38:00Z">
              <w:r w:rsidRPr="004259CB">
                <w:rPr>
                  <w:b/>
                  <w:sz w:val="22"/>
                  <w:lang w:val="en-GB"/>
                </w:rPr>
                <w:t>Title</w:t>
              </w:r>
            </w:ins>
          </w:p>
        </w:tc>
      </w:tr>
      <w:tr w:rsidR="007F61BD" w:rsidRPr="004259CB" w14:paraId="70307CF4" w14:textId="77777777" w:rsidTr="00510A9C">
        <w:trPr>
          <w:jc w:val="center"/>
          <w:ins w:id="70" w:author="Marie-Helene" w:date="2017-04-06T11:38:00Z"/>
        </w:trPr>
        <w:tc>
          <w:tcPr>
            <w:tcW w:w="2526" w:type="dxa"/>
          </w:tcPr>
          <w:p w14:paraId="650623C0" w14:textId="77777777" w:rsidR="007F61BD" w:rsidRDefault="007F61BD" w:rsidP="00510A9C">
            <w:pPr>
              <w:spacing w:before="120" w:after="120"/>
              <w:rPr>
                <w:ins w:id="71" w:author="Marie-Helene" w:date="2017-04-06T11:38:00Z"/>
                <w:b/>
                <w:sz w:val="22"/>
                <w:lang w:val="en-GB"/>
              </w:rPr>
            </w:pPr>
            <w:ins w:id="72" w:author="Marie-Helene" w:date="2017-04-06T11:38:00Z">
              <w:r w:rsidRPr="00C17EF7">
                <w:rPr>
                  <w:b/>
                  <w:sz w:val="22"/>
                  <w:lang w:val="en-GB"/>
                </w:rPr>
                <w:t>Data exchange systems (Traffic Information)</w:t>
              </w:r>
            </w:ins>
          </w:p>
        </w:tc>
        <w:tc>
          <w:tcPr>
            <w:tcW w:w="1356" w:type="dxa"/>
            <w:vAlign w:val="center"/>
          </w:tcPr>
          <w:p w14:paraId="37967742" w14:textId="77777777" w:rsidR="007F61BD" w:rsidRDefault="007F61BD" w:rsidP="00510A9C">
            <w:pPr>
              <w:spacing w:before="120" w:after="120"/>
              <w:rPr>
                <w:ins w:id="73" w:author="Marie-Helene" w:date="2017-04-06T11:38:00Z"/>
                <w:sz w:val="22"/>
                <w:lang w:val="en-GB"/>
              </w:rPr>
            </w:pPr>
            <w:commentRangeStart w:id="74"/>
            <w:ins w:id="75" w:author="Marie-Helene" w:date="2017-04-06T11:38:00Z">
              <w:del w:id="76" w:author="Jeffkins, David" w:date="2017-03-29T19:46:00Z">
                <w:r w:rsidDel="009E7022">
                  <w:rPr>
                    <w:sz w:val="22"/>
                    <w:lang w:val="en-GB"/>
                  </w:rPr>
                  <w:delText>E-142</w:delText>
                </w:r>
              </w:del>
              <w:commentRangeEnd w:id="74"/>
              <w:r>
                <w:rPr>
                  <w:rStyle w:val="CommentReference"/>
                </w:rPr>
                <w:commentReference w:id="74"/>
              </w:r>
            </w:ins>
          </w:p>
        </w:tc>
        <w:tc>
          <w:tcPr>
            <w:tcW w:w="5865" w:type="dxa"/>
            <w:vAlign w:val="center"/>
          </w:tcPr>
          <w:p w14:paraId="2269F825" w14:textId="77777777" w:rsidR="007F61BD" w:rsidRDefault="007F61BD" w:rsidP="00510A9C">
            <w:pPr>
              <w:spacing w:before="120" w:after="120"/>
              <w:rPr>
                <w:ins w:id="77" w:author="Marie-Helene" w:date="2017-04-06T11:38:00Z"/>
                <w:sz w:val="22"/>
                <w:lang w:val="en-GB"/>
              </w:rPr>
            </w:pPr>
            <w:ins w:id="78" w:author="Marie-Helene" w:date="2017-04-06T11:38:00Z">
              <w:del w:id="79" w:author="Jeffkins, David" w:date="2017-03-29T19:46:00Z">
                <w:r w:rsidRPr="00C17EF7" w:rsidDel="009E7022">
                  <w:rPr>
                    <w:sz w:val="22"/>
                    <w:lang w:val="en-GB"/>
                  </w:rPr>
                  <w:delText>Maritime Data Sharing 'IALA-NET'</w:delText>
                </w:r>
              </w:del>
            </w:ins>
          </w:p>
          <w:p w14:paraId="56615CC3" w14:textId="774F2468" w:rsidR="007F61BD" w:rsidRPr="00085375" w:rsidRDefault="007F61BD" w:rsidP="00510A9C">
            <w:pPr>
              <w:spacing w:before="120" w:after="120"/>
              <w:rPr>
                <w:ins w:id="80" w:author="Marie-Helene" w:date="2017-04-06T11:38:00Z"/>
                <w:sz w:val="22"/>
                <w:lang w:val="en-GB"/>
              </w:rPr>
            </w:pPr>
            <w:ins w:id="81" w:author="Marie-Helene" w:date="2017-04-06T11:38:00Z">
              <w:r>
                <w:rPr>
                  <w:sz w:val="22"/>
                  <w:lang w:val="en-GB"/>
                </w:rPr>
                <w:t>Not applicable</w:t>
              </w:r>
            </w:ins>
            <w:ins w:id="82" w:author="Marie-Helene" w:date="2017-04-06T11:40:00Z">
              <w:r>
                <w:rPr>
                  <w:sz w:val="22"/>
                  <w:lang w:val="en-GB"/>
                </w:rPr>
                <w:t xml:space="preserve"> MOVE TO 1010</w:t>
              </w:r>
            </w:ins>
          </w:p>
        </w:tc>
      </w:tr>
      <w:tr w:rsidR="007F61BD" w:rsidRPr="004259CB" w14:paraId="21A95173" w14:textId="77777777" w:rsidTr="00510A9C">
        <w:trPr>
          <w:jc w:val="center"/>
          <w:ins w:id="83" w:author="Marie-Helene" w:date="2017-04-06T11:38:00Z"/>
        </w:trPr>
        <w:tc>
          <w:tcPr>
            <w:tcW w:w="2526" w:type="dxa"/>
          </w:tcPr>
          <w:p w14:paraId="0F368DDC" w14:textId="77777777" w:rsidR="007F61BD" w:rsidRPr="00C17EF7" w:rsidRDefault="007F61BD" w:rsidP="00510A9C">
            <w:pPr>
              <w:spacing w:before="120" w:after="120"/>
              <w:rPr>
                <w:ins w:id="84" w:author="Marie-Helene" w:date="2017-04-06T11:38:00Z"/>
                <w:b/>
                <w:sz w:val="22"/>
                <w:lang w:val="en-GB"/>
              </w:rPr>
            </w:pPr>
            <w:ins w:id="85" w:author="Marie-Helene" w:date="2017-04-06T11:38:00Z">
              <w:r w:rsidRPr="009724BE">
                <w:rPr>
                  <w:b/>
                  <w:sz w:val="22"/>
                  <w:lang w:val="en-GB"/>
                </w:rPr>
                <w:t>Harmonised maritime connectivity framework (Common Marine Data Structure)</w:t>
              </w:r>
            </w:ins>
          </w:p>
        </w:tc>
        <w:tc>
          <w:tcPr>
            <w:tcW w:w="1356" w:type="dxa"/>
          </w:tcPr>
          <w:p w14:paraId="3AECF615" w14:textId="77777777" w:rsidR="007F61BD" w:rsidRDefault="007F61BD" w:rsidP="00510A9C">
            <w:pPr>
              <w:spacing w:before="120" w:after="120"/>
              <w:rPr>
                <w:ins w:id="86" w:author="Marie-Helene" w:date="2017-04-06T11:38:00Z"/>
                <w:sz w:val="22"/>
                <w:lang w:val="en-GB"/>
              </w:rPr>
            </w:pPr>
            <w:commentRangeStart w:id="87"/>
            <w:ins w:id="88" w:author="Marie-Helene" w:date="2017-04-06T11:38:00Z">
              <w:r>
                <w:rPr>
                  <w:sz w:val="22"/>
                  <w:lang w:val="en-GB"/>
                </w:rPr>
                <w:t>R0140</w:t>
              </w:r>
              <w:commentRangeEnd w:id="87"/>
              <w:r>
                <w:rPr>
                  <w:rStyle w:val="CommentReference"/>
                </w:rPr>
                <w:commentReference w:id="87"/>
              </w:r>
            </w:ins>
          </w:p>
          <w:p w14:paraId="2FA95035" w14:textId="77777777" w:rsidR="007F61BD" w:rsidDel="009E7022" w:rsidRDefault="007F61BD" w:rsidP="00510A9C">
            <w:pPr>
              <w:spacing w:before="120" w:after="120"/>
              <w:rPr>
                <w:ins w:id="89" w:author="Marie-Helene" w:date="2017-04-06T11:38:00Z"/>
                <w:sz w:val="22"/>
                <w:lang w:val="en-GB"/>
              </w:rPr>
            </w:pPr>
            <w:ins w:id="90" w:author="Marie-Helene" w:date="2017-04-06T11:38:00Z">
              <w:del w:id="91" w:author="Jeffkins, David" w:date="2017-03-30T20:44:00Z">
                <w:r w:rsidDel="00931BD8">
                  <w:rPr>
                    <w:sz w:val="22"/>
                    <w:lang w:val="en-GB"/>
                  </w:rPr>
                  <w:delText>e-NAV-140</w:delText>
                </w:r>
              </w:del>
            </w:ins>
          </w:p>
        </w:tc>
        <w:tc>
          <w:tcPr>
            <w:tcW w:w="5865" w:type="dxa"/>
          </w:tcPr>
          <w:p w14:paraId="0D76CD29" w14:textId="77777777" w:rsidR="007F61BD" w:rsidRPr="00C17EF7" w:rsidDel="009E7022" w:rsidRDefault="007F61BD" w:rsidP="00510A9C">
            <w:pPr>
              <w:spacing w:before="120" w:after="120"/>
              <w:rPr>
                <w:ins w:id="92" w:author="Marie-Helene" w:date="2017-04-06T11:38:00Z"/>
                <w:sz w:val="22"/>
                <w:lang w:val="en-GB"/>
              </w:rPr>
            </w:pPr>
            <w:ins w:id="93" w:author="Marie-Helene" w:date="2017-04-06T11:38:00Z">
              <w:r w:rsidRPr="009724BE">
                <w:rPr>
                  <w:sz w:val="22"/>
                  <w:lang w:val="en-GB"/>
                </w:rPr>
                <w:t>The Architecture for Shore-based Infrastructure 'fit for e-Navigation'</w:t>
              </w:r>
            </w:ins>
          </w:p>
        </w:tc>
      </w:tr>
      <w:tr w:rsidR="007F61BD" w:rsidRPr="004259CB" w14:paraId="14D650DD" w14:textId="77777777" w:rsidTr="00510A9C">
        <w:trPr>
          <w:jc w:val="center"/>
          <w:ins w:id="94" w:author="Marie-Helene" w:date="2017-04-06T11:38:00Z"/>
        </w:trPr>
        <w:tc>
          <w:tcPr>
            <w:tcW w:w="2526" w:type="dxa"/>
          </w:tcPr>
          <w:p w14:paraId="77A65B0D" w14:textId="77777777" w:rsidR="007F61BD" w:rsidRPr="00C17EF7" w:rsidRDefault="007F61BD" w:rsidP="00510A9C">
            <w:pPr>
              <w:spacing w:before="120" w:after="120"/>
              <w:rPr>
                <w:ins w:id="95" w:author="Marie-Helene" w:date="2017-04-06T11:38:00Z"/>
                <w:b/>
                <w:sz w:val="22"/>
                <w:lang w:val="en-GB"/>
              </w:rPr>
            </w:pPr>
          </w:p>
        </w:tc>
        <w:tc>
          <w:tcPr>
            <w:tcW w:w="1356" w:type="dxa"/>
          </w:tcPr>
          <w:p w14:paraId="43FFFD5B" w14:textId="77777777" w:rsidR="007F61BD" w:rsidRDefault="007F61BD" w:rsidP="00510A9C">
            <w:pPr>
              <w:spacing w:before="120" w:after="120"/>
              <w:rPr>
                <w:ins w:id="96" w:author="Marie-Helene" w:date="2017-04-06T11:38:00Z"/>
                <w:sz w:val="22"/>
                <w:lang w:val="en-GB"/>
              </w:rPr>
            </w:pPr>
            <w:commentRangeStart w:id="97"/>
            <w:ins w:id="98" w:author="Marie-Helene" w:date="2017-04-06T11:38:00Z">
              <w:r>
                <w:rPr>
                  <w:sz w:val="22"/>
                  <w:lang w:val="en-GB"/>
                </w:rPr>
                <w:t>R0148</w:t>
              </w:r>
              <w:commentRangeEnd w:id="97"/>
              <w:r>
                <w:rPr>
                  <w:rStyle w:val="CommentReference"/>
                </w:rPr>
                <w:commentReference w:id="97"/>
              </w:r>
            </w:ins>
          </w:p>
          <w:p w14:paraId="4EA75AA8" w14:textId="77777777" w:rsidR="007F61BD" w:rsidRDefault="007F61BD" w:rsidP="00510A9C">
            <w:pPr>
              <w:spacing w:before="120" w:after="120"/>
              <w:rPr>
                <w:ins w:id="99" w:author="Marie-Helene" w:date="2017-04-06T11:38:00Z"/>
                <w:sz w:val="22"/>
                <w:lang w:val="en-GB"/>
              </w:rPr>
            </w:pPr>
            <w:ins w:id="100" w:author="Marie-Helene" w:date="2017-04-06T11:38:00Z">
              <w:del w:id="101" w:author="Jeffkins, David" w:date="2017-03-30T20:44:00Z">
                <w:r w:rsidDel="00931BD8">
                  <w:rPr>
                    <w:sz w:val="22"/>
                    <w:lang w:val="en-GB"/>
                  </w:rPr>
                  <w:delText>e-NAV-148</w:delText>
                </w:r>
              </w:del>
            </w:ins>
          </w:p>
        </w:tc>
        <w:tc>
          <w:tcPr>
            <w:tcW w:w="5865" w:type="dxa"/>
          </w:tcPr>
          <w:p w14:paraId="054DCDA1" w14:textId="77777777" w:rsidR="007F61BD" w:rsidRPr="009724BE" w:rsidRDefault="007F61BD" w:rsidP="00510A9C">
            <w:pPr>
              <w:spacing w:before="120" w:after="120"/>
              <w:rPr>
                <w:ins w:id="102" w:author="Marie-Helene" w:date="2017-04-06T11:38:00Z"/>
                <w:sz w:val="22"/>
                <w:lang w:val="en-GB"/>
              </w:rPr>
            </w:pPr>
            <w:ins w:id="103" w:author="Marie-Helene" w:date="2017-04-06T11:38:00Z">
              <w:r>
                <w:rPr>
                  <w:sz w:val="22"/>
                  <w:lang w:val="en-GB"/>
                </w:rPr>
                <w:t>The N</w:t>
              </w:r>
              <w:r w:rsidRPr="009724BE">
                <w:rPr>
                  <w:sz w:val="22"/>
                  <w:lang w:val="en-GB"/>
                </w:rPr>
                <w:t xml:space="preserve">eed to </w:t>
              </w:r>
              <w:r>
                <w:rPr>
                  <w:sz w:val="22"/>
                  <w:lang w:val="en-GB"/>
                </w:rPr>
                <w:t>I</w:t>
              </w:r>
              <w:r w:rsidRPr="009724BE">
                <w:rPr>
                  <w:sz w:val="22"/>
                  <w:lang w:val="en-GB"/>
                </w:rPr>
                <w:t xml:space="preserve">mplement </w:t>
              </w:r>
              <w:r>
                <w:rPr>
                  <w:sz w:val="22"/>
                  <w:lang w:val="en-GB"/>
                </w:rPr>
                <w:t>R</w:t>
              </w:r>
              <w:r w:rsidRPr="009724BE">
                <w:rPr>
                  <w:sz w:val="22"/>
                  <w:lang w:val="en-GB"/>
                </w:rPr>
                <w:t xml:space="preserve">egional e-Navigation </w:t>
              </w:r>
              <w:r>
                <w:rPr>
                  <w:sz w:val="22"/>
                  <w:lang w:val="en-GB"/>
                </w:rPr>
                <w:t>S</w:t>
              </w:r>
              <w:r w:rsidRPr="009724BE">
                <w:rPr>
                  <w:sz w:val="22"/>
                  <w:lang w:val="en-GB"/>
                </w:rPr>
                <w:t xml:space="preserve">olutions </w:t>
              </w:r>
              <w:r>
                <w:rPr>
                  <w:sz w:val="22"/>
                  <w:lang w:val="en-GB"/>
                </w:rPr>
                <w:t>B</w:t>
              </w:r>
              <w:r w:rsidRPr="009724BE">
                <w:rPr>
                  <w:sz w:val="22"/>
                  <w:lang w:val="en-GB"/>
                </w:rPr>
                <w:t xml:space="preserve">ased on </w:t>
              </w:r>
              <w:r>
                <w:rPr>
                  <w:sz w:val="22"/>
                  <w:lang w:val="en-GB"/>
                </w:rPr>
                <w:t>I</w:t>
              </w:r>
              <w:r w:rsidRPr="009724BE">
                <w:rPr>
                  <w:sz w:val="22"/>
                  <w:lang w:val="en-GB"/>
                </w:rPr>
                <w:t xml:space="preserve">nternational </w:t>
              </w:r>
              <w:r>
                <w:rPr>
                  <w:sz w:val="22"/>
                  <w:lang w:val="en-GB"/>
                </w:rPr>
                <w:t>S</w:t>
              </w:r>
              <w:r w:rsidRPr="009724BE">
                <w:rPr>
                  <w:sz w:val="22"/>
                  <w:lang w:val="en-GB"/>
                </w:rPr>
                <w:t>tandards</w:t>
              </w:r>
            </w:ins>
          </w:p>
        </w:tc>
      </w:tr>
    </w:tbl>
    <w:p w14:paraId="1AA137AB" w14:textId="3F540473" w:rsidR="004259CB" w:rsidRPr="007F61BD" w:rsidRDefault="004259CB" w:rsidP="004259CB">
      <w:pPr>
        <w:rPr>
          <w:rPrChange w:id="104" w:author="Marie-Helene" w:date="2017-04-06T11:38:00Z">
            <w:rPr>
              <w:lang w:val="en-GB"/>
            </w:rPr>
          </w:rPrChange>
        </w:rPr>
      </w:pPr>
    </w:p>
    <w:p w14:paraId="35E154AB" w14:textId="46A55693" w:rsidR="004259CB" w:rsidRPr="004259CB" w:rsidRDefault="004259CB" w:rsidP="004259CB">
      <w:pPr>
        <w:pStyle w:val="Heading1"/>
        <w:tabs>
          <w:tab w:val="clear" w:pos="0"/>
        </w:tabs>
        <w:spacing w:before="0"/>
        <w:ind w:left="0" w:firstLine="0"/>
        <w:rPr>
          <w:caps w:val="0"/>
        </w:rPr>
      </w:pPr>
      <w:bookmarkStart w:id="105" w:name="_Toc464136443"/>
      <w:bookmarkStart w:id="106" w:name="_Toc464139609"/>
      <w:r w:rsidRPr="004259CB">
        <w:rPr>
          <w:caps w:val="0"/>
        </w:rPr>
        <w:t>SUPPLEMENTARY ELEMENTS</w:t>
      </w:r>
      <w:bookmarkEnd w:id="105"/>
      <w:bookmarkEnd w:id="106"/>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2977FB14" w:rsidR="004259CB" w:rsidRPr="004259CB" w:rsidRDefault="004259CB" w:rsidP="004259CB">
      <w:pPr>
        <w:pStyle w:val="Heading1"/>
        <w:tabs>
          <w:tab w:val="clear" w:pos="0"/>
        </w:tabs>
        <w:spacing w:before="0"/>
        <w:ind w:left="0" w:firstLine="0"/>
        <w:rPr>
          <w:caps w:val="0"/>
        </w:rPr>
      </w:pPr>
      <w:bookmarkStart w:id="107" w:name="_Toc464033448"/>
      <w:bookmarkStart w:id="108" w:name="_Toc464136444"/>
      <w:bookmarkStart w:id="109" w:name="_Toc464139610"/>
      <w:r w:rsidRPr="004259CB">
        <w:rPr>
          <w:caps w:val="0"/>
        </w:rPr>
        <w:t>ADOPTION OF AND AMENDMENT OF STANDARDS</w:t>
      </w:r>
      <w:bookmarkEnd w:id="107"/>
      <w:bookmarkEnd w:id="108"/>
      <w:bookmarkEnd w:id="109"/>
    </w:p>
    <w:p w14:paraId="62034E75" w14:textId="77777777" w:rsidR="004259CB" w:rsidRPr="004259CB" w:rsidRDefault="004259CB" w:rsidP="004259CB">
      <w:pPr>
        <w:pStyle w:val="Sparationtitre1"/>
        <w:rPr>
          <w:lang w:val="en-GB"/>
        </w:rPr>
      </w:pPr>
    </w:p>
    <w:p w14:paraId="33E5B8DE" w14:textId="0E140D36" w:rsidR="004259CB" w:rsidRPr="004259CB" w:rsidRDefault="004259CB" w:rsidP="004259CB">
      <w:pPr>
        <w:pStyle w:val="BodyText"/>
      </w:pPr>
      <w:r w:rsidRPr="004259CB">
        <w:t>IALA Standards may be adopted or amended by a majority</w:t>
      </w:r>
      <w:r w:rsidR="007F610D">
        <w:t xml:space="preserve"> vote at a General Assembly of N</w:t>
      </w:r>
      <w:r w:rsidRPr="004259CB">
        <w:t>ational members.</w:t>
      </w:r>
    </w:p>
    <w:p w14:paraId="73E02733" w14:textId="2DD47BCC" w:rsidR="004259CB" w:rsidRPr="004259CB" w:rsidRDefault="004259CB" w:rsidP="004259CB">
      <w:pPr>
        <w:pStyle w:val="Heading1"/>
        <w:tabs>
          <w:tab w:val="clear" w:pos="0"/>
        </w:tabs>
        <w:spacing w:before="0"/>
        <w:ind w:left="0" w:firstLine="0"/>
        <w:rPr>
          <w:caps w:val="0"/>
        </w:rPr>
      </w:pPr>
      <w:bookmarkStart w:id="110" w:name="_Toc464033449"/>
      <w:bookmarkStart w:id="111" w:name="_Toc455589152"/>
      <w:bookmarkStart w:id="112" w:name="_Toc455589153"/>
      <w:bookmarkStart w:id="113" w:name="_Toc455589154"/>
      <w:bookmarkStart w:id="114" w:name="_Toc455589155"/>
      <w:bookmarkStart w:id="115" w:name="_Toc455589156"/>
      <w:bookmarkStart w:id="116" w:name="_Toc455589157"/>
      <w:bookmarkStart w:id="117" w:name="_Toc455589158"/>
      <w:bookmarkStart w:id="118" w:name="_Toc455589159"/>
      <w:bookmarkStart w:id="119" w:name="_Toc455589160"/>
      <w:bookmarkStart w:id="120" w:name="_Toc455589161"/>
      <w:bookmarkStart w:id="121" w:name="_Toc455589162"/>
      <w:bookmarkStart w:id="122" w:name="_Toc455589163"/>
      <w:bookmarkStart w:id="123" w:name="_Toc455589164"/>
      <w:bookmarkStart w:id="124" w:name="_Toc455589165"/>
      <w:bookmarkStart w:id="125" w:name="_Toc455589166"/>
      <w:bookmarkStart w:id="126" w:name="_Toc455589167"/>
      <w:bookmarkStart w:id="127" w:name="_Toc455589168"/>
      <w:bookmarkStart w:id="128" w:name="_Toc455589169"/>
      <w:bookmarkStart w:id="129" w:name="_Toc455589170"/>
      <w:bookmarkStart w:id="130" w:name="_Toc455589171"/>
      <w:bookmarkStart w:id="131" w:name="_Toc464033450"/>
      <w:bookmarkStart w:id="132" w:name="_Toc464033451"/>
      <w:bookmarkStart w:id="133" w:name="_Toc432687611"/>
      <w:bookmarkStart w:id="134" w:name="_Toc464033452"/>
      <w:bookmarkStart w:id="135" w:name="_Toc464136445"/>
      <w:bookmarkStart w:id="136" w:name="_Toc464139611"/>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rsidRPr="004259CB">
        <w:rPr>
          <w:caps w:val="0"/>
        </w:rPr>
        <w:t>DOCUMENT HISTORY</w:t>
      </w:r>
      <w:bookmarkEnd w:id="133"/>
      <w:bookmarkEnd w:id="134"/>
      <w:bookmarkEnd w:id="135"/>
      <w:bookmarkEnd w:id="136"/>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780" w:type="dxa"/>
        <w:tblInd w:w="534" w:type="dxa"/>
        <w:tblLook w:val="04A0" w:firstRow="1" w:lastRow="0" w:firstColumn="1" w:lastColumn="0" w:noHBand="0" w:noVBand="1"/>
      </w:tblPr>
      <w:tblGrid>
        <w:gridCol w:w="1417"/>
        <w:gridCol w:w="2268"/>
        <w:gridCol w:w="6095"/>
      </w:tblGrid>
      <w:tr w:rsidR="004259CB" w:rsidRPr="004259CB" w14:paraId="581D63EC" w14:textId="77777777" w:rsidTr="00BA0EEF">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420C9D70" w:rsidR="004259CB" w:rsidRPr="00BA0733" w:rsidRDefault="004259CB" w:rsidP="00BA0733">
            <w:pPr>
              <w:spacing w:before="120" w:after="120"/>
              <w:rPr>
                <w:b/>
                <w:sz w:val="22"/>
                <w:lang w:val="en-GB"/>
              </w:rPr>
            </w:pPr>
            <w:r w:rsidRPr="00BA0733">
              <w:rPr>
                <w:b/>
                <w:sz w:val="22"/>
                <w:lang w:val="en-GB"/>
              </w:rPr>
              <w:t>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BA0EEF">
        <w:tc>
          <w:tcPr>
            <w:tcW w:w="1417" w:type="dxa"/>
            <w:vAlign w:val="center"/>
          </w:tcPr>
          <w:p w14:paraId="7A8F493F" w14:textId="017A0B35" w:rsidR="004259CB" w:rsidRPr="00BA0733" w:rsidRDefault="007F610D"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0CBBA254" w:rsidR="004259CB" w:rsidRPr="00BA0733" w:rsidRDefault="004259CB" w:rsidP="00BA0733">
            <w:pPr>
              <w:spacing w:before="120" w:after="120"/>
              <w:rPr>
                <w:sz w:val="22"/>
                <w:lang w:val="en-GB"/>
              </w:rPr>
            </w:pPr>
            <w:r w:rsidRPr="00BA0733">
              <w:rPr>
                <w:sz w:val="22"/>
                <w:lang w:val="en-GB"/>
              </w:rPr>
              <w:t xml:space="preserve">General Assembly Resolution, Incheon, </w:t>
            </w:r>
            <w:r w:rsidR="005D6C81">
              <w:rPr>
                <w:sz w:val="22"/>
                <w:lang w:val="en-GB"/>
              </w:rPr>
              <w:t>Republic of</w:t>
            </w:r>
            <w:r w:rsidR="00811E0E">
              <w:rPr>
                <w:sz w:val="22"/>
                <w:lang w:val="en-GB"/>
              </w:rPr>
              <w:t xml:space="preserve"> </w:t>
            </w:r>
            <w:r w:rsidRPr="00BA0733">
              <w:rPr>
                <w:sz w:val="22"/>
                <w:lang w:val="en-GB"/>
              </w:rPr>
              <w:t>Korea, May 2018.</w:t>
            </w:r>
          </w:p>
        </w:tc>
      </w:tr>
    </w:tbl>
    <w:p w14:paraId="5D2874E0" w14:textId="77777777" w:rsidR="00AB326D" w:rsidRPr="004259CB" w:rsidRDefault="00AB326D" w:rsidP="004259CB">
      <w:pPr>
        <w:pStyle w:val="BodyText"/>
      </w:pPr>
    </w:p>
    <w:sectPr w:rsidR="00AB326D" w:rsidRPr="004259CB" w:rsidSect="00480184">
      <w:headerReference w:type="even" r:id="rId21"/>
      <w:headerReference w:type="default" r:id="rId22"/>
      <w:headerReference w:type="first" r:id="rId23"/>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7" w:author="Jeffkins, David" w:date="2017-03-29T19:33:00Z" w:initials="JD">
    <w:p w14:paraId="37365A39" w14:textId="26FB8150" w:rsidR="005D6C81" w:rsidRDefault="005D6C81">
      <w:pPr>
        <w:pStyle w:val="CommentText"/>
      </w:pPr>
      <w:r>
        <w:rPr>
          <w:rStyle w:val="CommentReference"/>
        </w:rPr>
        <w:annotationRef/>
      </w:r>
      <w:r w:rsidR="006D69D5">
        <w:t>PAP33-10.2 – New VDES R</w:t>
      </w:r>
      <w:r>
        <w:t>ecommendation required</w:t>
      </w:r>
    </w:p>
  </w:comment>
  <w:comment w:id="35" w:author="Jeffkins, David" w:date="2017-03-29T19:34:00Z" w:initials="JD">
    <w:p w14:paraId="71AD7A8E" w14:textId="2400FBE4" w:rsidR="005D6C81" w:rsidRDefault="005D6C81">
      <w:pPr>
        <w:pStyle w:val="CommentText"/>
      </w:pPr>
      <w:r>
        <w:rPr>
          <w:rStyle w:val="CommentReference"/>
        </w:rPr>
        <w:annotationRef/>
      </w:r>
      <w:r>
        <w:t>PAP33-10.2 - Move recommen</w:t>
      </w:r>
      <w:r w:rsidR="006D69D5">
        <w:t xml:space="preserve">dation information to new VDES Recommendation </w:t>
      </w:r>
      <w:r>
        <w:t>and remainder</w:t>
      </w:r>
      <w:r w:rsidR="006D69D5">
        <w:t xml:space="preserve"> of information</w:t>
      </w:r>
      <w:r>
        <w:t xml:space="preserve"> to</w:t>
      </w:r>
      <w:r w:rsidR="006D69D5">
        <w:t xml:space="preserve"> a </w:t>
      </w:r>
      <w:r>
        <w:t>new Guideline</w:t>
      </w:r>
    </w:p>
  </w:comment>
  <w:comment w:id="74" w:author="Jeffkins, David" w:date="2017-04-06T11:38:00Z" w:initials="JD">
    <w:p w14:paraId="7CE8EAAD" w14:textId="77777777" w:rsidR="007F61BD" w:rsidRDefault="007F61BD" w:rsidP="007F61BD">
      <w:pPr>
        <w:pStyle w:val="CommentText"/>
      </w:pPr>
      <w:r>
        <w:rPr>
          <w:rStyle w:val="CommentReference"/>
        </w:rPr>
        <w:annotationRef/>
      </w:r>
      <w:r>
        <w:t>PAP33-10.2 - Moved to IALA1010 – Risk Management</w:t>
      </w:r>
    </w:p>
  </w:comment>
  <w:comment w:id="87" w:author="Jeffkins, David" w:date="2017-04-06T11:38:00Z" w:initials="JD">
    <w:p w14:paraId="0E7FD820" w14:textId="77777777" w:rsidR="007F61BD" w:rsidRDefault="007F61BD" w:rsidP="007F61BD">
      <w:pPr>
        <w:pStyle w:val="CommentText"/>
      </w:pPr>
      <w:r>
        <w:rPr>
          <w:rStyle w:val="CommentReference"/>
        </w:rPr>
        <w:annotationRef/>
      </w:r>
      <w:r>
        <w:t>PAP31-10.2 - Suggests this could be changed to Informative</w:t>
      </w:r>
    </w:p>
  </w:comment>
  <w:comment w:id="97" w:author="Jeffkins, David" w:date="2017-04-06T11:38:00Z" w:initials="JD">
    <w:p w14:paraId="5992FF0B" w14:textId="77777777" w:rsidR="007F61BD" w:rsidRDefault="007F61BD" w:rsidP="007F61BD">
      <w:pPr>
        <w:pStyle w:val="CommentText"/>
      </w:pPr>
      <w:r>
        <w:rPr>
          <w:rStyle w:val="CommentReference"/>
        </w:rPr>
        <w:annotationRef/>
      </w:r>
      <w:r>
        <w:t>PAP31-10.2 - Suggests this could be changed to Informative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365A39" w15:done="0"/>
  <w15:commentEx w15:paraId="71AD7A8E" w15:done="0"/>
  <w15:commentEx w15:paraId="7CE8EAAD" w15:done="0"/>
  <w15:commentEx w15:paraId="0E7FD820" w15:done="0"/>
  <w15:commentEx w15:paraId="5992FF0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F4AF24" w14:textId="77777777" w:rsidR="00A47080" w:rsidRDefault="00A47080" w:rsidP="003274DB">
      <w:r>
        <w:separator/>
      </w:r>
    </w:p>
  </w:endnote>
  <w:endnote w:type="continuationSeparator" w:id="0">
    <w:p w14:paraId="127F3A8E" w14:textId="77777777" w:rsidR="00A47080" w:rsidRDefault="00A47080"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B637E" w14:textId="77777777" w:rsidR="00134274" w:rsidRDefault="001342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681B2" w14:textId="77777777" w:rsidR="00857580" w:rsidRDefault="00857580" w:rsidP="008747E0">
    <w:pPr>
      <w:pStyle w:val="Footer"/>
      <w:rPr>
        <w:lang w:val="en-GB"/>
      </w:rPr>
    </w:pPr>
    <w:r>
      <w:rPr>
        <w:noProof/>
        <w:lang w:val="nl-NL" w:eastAsia="nl-NL"/>
      </w:rPr>
      <mc:AlternateContent>
        <mc:Choice Requires="wps">
          <w:drawing>
            <wp:anchor distT="0" distB="0" distL="114300" distR="114300" simplePos="0" relativeHeight="251652608" behindDoc="0" locked="0" layoutInCell="1" allowOverlap="1" wp14:anchorId="7BFBF8D0" wp14:editId="0F5C636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187B2EF1"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7777777" w:rsidR="00857580" w:rsidRPr="00ED2A8D" w:rsidRDefault="00857580" w:rsidP="008747E0">
    <w:pPr>
      <w:pStyle w:val="Footer"/>
      <w:rPr>
        <w:lang w:val="en-GB"/>
      </w:rPr>
    </w:pPr>
    <w:r w:rsidRPr="00442889">
      <w:rPr>
        <w:noProof/>
        <w:lang w:val="nl-NL" w:eastAsia="nl-NL"/>
      </w:rPr>
      <w:drawing>
        <wp:anchor distT="0" distB="0" distL="114300" distR="114300" simplePos="0" relativeHeight="251651584" behindDoc="1" locked="0" layoutInCell="1" allowOverlap="1" wp14:anchorId="6E073939" wp14:editId="665E07E9">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042F4F" w14:textId="77777777" w:rsidR="00134274" w:rsidRDefault="0013427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77777777" w:rsidR="00857580" w:rsidRPr="00C04016" w:rsidRDefault="00C04016" w:rsidP="00CB19DB">
    <w:pPr>
      <w:pStyle w:val="Footerportrait"/>
      <w:rPr>
        <w:rStyle w:val="PageNumber"/>
        <w:szCs w:val="15"/>
        <w:lang w:val="fr-FR"/>
      </w:rPr>
    </w:pPr>
    <w:r>
      <w:fldChar w:fldCharType="begin"/>
    </w:r>
    <w:r w:rsidRPr="00C04016">
      <w:rPr>
        <w:lang w:val="fr-FR"/>
      </w:rPr>
      <w:instrText xml:space="preserve"> STYLEREF "Document type" \* MERGEFORMAT </w:instrText>
    </w:r>
    <w:r>
      <w:fldChar w:fldCharType="separate"/>
    </w:r>
    <w:r w:rsidR="00134274">
      <w:rPr>
        <w:lang w:val="fr-FR"/>
      </w:rPr>
      <w:t>IALA Standard</w:t>
    </w:r>
    <w:r>
      <w:fldChar w:fldCharType="end"/>
    </w:r>
    <w:r w:rsidR="00857580" w:rsidRPr="00C04016">
      <w:rPr>
        <w:lang w:val="fr-FR"/>
      </w:rPr>
      <w:t xml:space="preserve"> </w:t>
    </w:r>
    <w:r>
      <w:fldChar w:fldCharType="begin"/>
    </w:r>
    <w:r w:rsidRPr="00C04016">
      <w:rPr>
        <w:lang w:val="fr-FR"/>
      </w:rPr>
      <w:instrText xml:space="preserve"> STYLEREF "Document number" \* MERGEFORMAT </w:instrText>
    </w:r>
    <w:r>
      <w:fldChar w:fldCharType="separate"/>
    </w:r>
    <w:r w:rsidR="00134274">
      <w:rPr>
        <w:lang w:val="fr-FR"/>
      </w:rPr>
      <w:t>1060</w:t>
    </w:r>
    <w:r>
      <w:fldChar w:fldCharType="end"/>
    </w:r>
    <w:r w:rsidR="00857580" w:rsidRPr="00C04016">
      <w:rPr>
        <w:lang w:val="fr-FR"/>
      </w:rPr>
      <w:t xml:space="preserve"> – </w:t>
    </w:r>
    <w:r>
      <w:fldChar w:fldCharType="begin"/>
    </w:r>
    <w:r w:rsidRPr="00C04016">
      <w:rPr>
        <w:lang w:val="fr-FR"/>
      </w:rPr>
      <w:instrText xml:space="preserve"> STYLEREF "Document name" \* MERGEFORMAT </w:instrText>
    </w:r>
    <w:r>
      <w:fldChar w:fldCharType="separate"/>
    </w:r>
    <w:r w:rsidR="00134274">
      <w:rPr>
        <w:lang w:val="fr-FR"/>
      </w:rPr>
      <w:t>Digital Communication Technologies</w:t>
    </w:r>
    <w:r>
      <w:fldChar w:fldCharType="end"/>
    </w:r>
  </w:p>
  <w:p w14:paraId="19BC5EB7" w14:textId="1902E40F" w:rsidR="00857580" w:rsidRPr="00C04016" w:rsidRDefault="00C04016" w:rsidP="00CB19DB">
    <w:pPr>
      <w:pStyle w:val="Footerportrait"/>
      <w:rPr>
        <w:lang w:val="fr-FR"/>
      </w:rPr>
    </w:pPr>
    <w:r>
      <w:fldChar w:fldCharType="begin"/>
    </w:r>
    <w:r w:rsidRPr="00C04016">
      <w:rPr>
        <w:lang w:val="fr-FR"/>
      </w:rPr>
      <w:instrText xml:space="preserve"> STYLEREF "Edition number" \* MERGEFORMAT </w:instrText>
    </w:r>
    <w:r>
      <w:fldChar w:fldCharType="separate"/>
    </w:r>
    <w:r w:rsidR="00134274">
      <w:rPr>
        <w:lang w:val="fr-FR"/>
      </w:rPr>
      <w:t>Edition 1.0</w:t>
    </w:r>
    <w:r>
      <w:fldChar w:fldCharType="end"/>
    </w:r>
    <w:r w:rsidR="00857580" w:rsidRPr="00C04016">
      <w:rPr>
        <w:lang w:val="fr-FR"/>
      </w:rPr>
      <w:t xml:space="preserve">  </w:t>
    </w:r>
    <w:r>
      <w:fldChar w:fldCharType="begin"/>
    </w:r>
    <w:r w:rsidRPr="00C04016">
      <w:rPr>
        <w:lang w:val="fr-FR"/>
      </w:rPr>
      <w:instrText xml:space="preserve"> STYLEREF "Document date" \* MERGEFORMAT </w:instrText>
    </w:r>
    <w:r>
      <w:fldChar w:fldCharType="separate"/>
    </w:r>
    <w:r w:rsidR="00134274">
      <w:rPr>
        <w:lang w:val="fr-FR"/>
      </w:rPr>
      <w:t>May 2018</w:t>
    </w:r>
    <w:r>
      <w:fldChar w:fldCharType="end"/>
    </w:r>
    <w:r w:rsidR="00857580" w:rsidRPr="00C04016">
      <w:rPr>
        <w:lang w:val="fr-FR"/>
      </w:rPr>
      <w:tab/>
      <w:t xml:space="preserve">P </w:t>
    </w:r>
    <w:r w:rsidR="00857580" w:rsidRPr="00CB19DB">
      <w:fldChar w:fldCharType="begin"/>
    </w:r>
    <w:r w:rsidR="00857580" w:rsidRPr="00C04016">
      <w:rPr>
        <w:lang w:val="fr-FR"/>
      </w:rPr>
      <w:instrText xml:space="preserve">PAGE  </w:instrText>
    </w:r>
    <w:r w:rsidR="00857580" w:rsidRPr="00CB19DB">
      <w:fldChar w:fldCharType="separate"/>
    </w:r>
    <w:r w:rsidR="00134274">
      <w:rPr>
        <w:lang w:val="fr-FR"/>
      </w:rPr>
      <w:t>7</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87C62B" w14:textId="77777777" w:rsidR="00A47080" w:rsidRDefault="00A47080" w:rsidP="003274DB">
      <w:r>
        <w:separator/>
      </w:r>
    </w:p>
  </w:footnote>
  <w:footnote w:type="continuationSeparator" w:id="0">
    <w:p w14:paraId="60109E42" w14:textId="77777777" w:rsidR="00A47080" w:rsidRDefault="00A47080"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12F66E" w14:textId="23DB931A" w:rsidR="00C04016" w:rsidRDefault="00134274">
    <w:pPr>
      <w:pStyle w:val="Header"/>
    </w:pPr>
    <w:r>
      <w:rPr>
        <w:noProof/>
      </w:rPr>
      <w:pict w14:anchorId="35FF72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35" o:spid="_x0000_s2052" type="#_x0000_t136" style="position:absolute;margin-left:0;margin-top:0;width:449.6pt;height:269.7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E1FB4" w14:textId="5BD48FB1" w:rsidR="00C04016" w:rsidRDefault="00134274">
    <w:pPr>
      <w:pStyle w:val="Header"/>
    </w:pPr>
    <w:r>
      <w:rPr>
        <w:noProof/>
      </w:rPr>
      <w:pict w14:anchorId="2E6B0C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40" o:spid="_x0000_s2057" type="#_x0000_t136" style="position:absolute;margin-left:0;margin-top:0;width:449.6pt;height:269.7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028E7" w14:textId="5791D051" w:rsidR="00857580" w:rsidRPr="003E2769" w:rsidRDefault="00134274" w:rsidP="003E2769">
    <w:pPr>
      <w:pStyle w:val="Header"/>
      <w:jc w:val="right"/>
      <w:rPr>
        <w:sz w:val="22"/>
        <w:lang w:val="en-GB"/>
      </w:rPr>
    </w:pPr>
    <w:r>
      <w:rPr>
        <w:sz w:val="22"/>
        <w:lang w:val="en-GB"/>
      </w:rPr>
      <w:t xml:space="preserve">ARM6-3.1.6 </w:t>
    </w:r>
    <w:r>
      <w:rPr>
        <w:sz w:val="22"/>
        <w:lang w:val="en-GB"/>
      </w:rPr>
      <w:t>(</w:t>
    </w:r>
    <w:r w:rsidR="003E2769">
      <w:rPr>
        <w:sz w:val="22"/>
        <w:lang w:val="en-GB"/>
      </w:rPr>
      <w:t>PAP33-</w:t>
    </w:r>
    <w:r>
      <w:rPr>
        <w:noProof/>
        <w:sz w:val="16"/>
        <w:szCs w:val="16"/>
      </w:rPr>
      <w:pict w14:anchorId="33DE44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36" o:spid="_x0000_s2053" type="#_x0000_t136" style="position:absolute;left:0;text-align:left;margin-left:0;margin-top:0;width:449.6pt;height:269.7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392D28">
      <w:rPr>
        <w:noProof/>
        <w:sz w:val="16"/>
        <w:szCs w:val="16"/>
        <w:lang w:val="nl-NL" w:eastAsia="nl-NL"/>
      </w:rPr>
      <w:drawing>
        <wp:anchor distT="0" distB="0" distL="114300" distR="114300" simplePos="0" relativeHeight="251656192" behindDoc="1" locked="0" layoutInCell="1" allowOverlap="1" wp14:anchorId="03207D6E" wp14:editId="14BEDA28">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3E2769">
      <w:rPr>
        <w:sz w:val="22"/>
        <w:lang w:val="en-GB"/>
      </w:rPr>
      <w:t>18.6</w:t>
    </w:r>
    <w:r>
      <w:rPr>
        <w:sz w:val="22"/>
        <w:lang w:val="en-GB"/>
      </w:rPr>
      <w:t>)</w:t>
    </w:r>
    <w:bookmarkStart w:id="0" w:name="_GoBack"/>
    <w:bookmarkEnd w:id="0"/>
  </w:p>
  <w:p w14:paraId="65BE1D94" w14:textId="77777777" w:rsidR="00857580" w:rsidRPr="00ED2A8D" w:rsidRDefault="00857580" w:rsidP="008747E0">
    <w:pPr>
      <w:pStyle w:val="Header"/>
      <w:rPr>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nl-NL" w:eastAsia="nl-NL"/>
      </w:rPr>
      <w:drawing>
        <wp:anchor distT="0" distB="0" distL="114300" distR="114300" simplePos="0" relativeHeight="251662336" behindDoc="1" locked="0" layoutInCell="1" allowOverlap="1" wp14:anchorId="7FD87733" wp14:editId="78C3ECB2">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3303E" w14:textId="0722B10E" w:rsidR="00C04016" w:rsidRDefault="00134274">
    <w:pPr>
      <w:pStyle w:val="Header"/>
    </w:pPr>
    <w:r>
      <w:rPr>
        <w:noProof/>
      </w:rPr>
      <w:pict w14:anchorId="2837FE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34" o:spid="_x0000_s2051" type="#_x0000_t136" style="position:absolute;margin-left:0;margin-top:0;width:449.6pt;height:269.7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E4BAE9" w14:textId="77777777" w:rsidR="003E2769" w:rsidRPr="00ED2A8D" w:rsidRDefault="003E2769" w:rsidP="008747E0">
    <w:pPr>
      <w:pStyle w:val="Header"/>
      <w:rPr>
        <w:lang w:val="en-GB"/>
      </w:rPr>
    </w:pPr>
  </w:p>
  <w:p w14:paraId="67E34805" w14:textId="2C6AAEF6" w:rsidR="003E2769" w:rsidRDefault="003E2769" w:rsidP="003E2769">
    <w:pPr>
      <w:pStyle w:val="Header"/>
      <w:tabs>
        <w:tab w:val="left" w:pos="5200"/>
      </w:tabs>
      <w:rPr>
        <w:lang w:val="en-GB"/>
      </w:rPr>
    </w:pPr>
    <w:r>
      <w:rPr>
        <w:lang w:val="en-GB"/>
      </w:rPr>
      <w:tab/>
    </w:r>
  </w:p>
  <w:p w14:paraId="154EDDAE" w14:textId="77777777" w:rsidR="003E2769" w:rsidRDefault="003E2769" w:rsidP="008747E0">
    <w:pPr>
      <w:pStyle w:val="Header"/>
      <w:rPr>
        <w:lang w:val="en-GB"/>
      </w:rPr>
    </w:pPr>
  </w:p>
  <w:p w14:paraId="0D9B2B57" w14:textId="77777777" w:rsidR="003E2769" w:rsidRDefault="003E2769" w:rsidP="008747E0">
    <w:pPr>
      <w:pStyle w:val="Header"/>
      <w:rPr>
        <w:lang w:val="en-GB"/>
      </w:rPr>
    </w:pPr>
  </w:p>
  <w:p w14:paraId="14DA54E4" w14:textId="77777777" w:rsidR="003E2769" w:rsidRDefault="003E2769" w:rsidP="008747E0">
    <w:pPr>
      <w:pStyle w:val="Header"/>
      <w:rPr>
        <w:lang w:val="en-GB"/>
      </w:rPr>
    </w:pPr>
  </w:p>
  <w:p w14:paraId="16F76FB8" w14:textId="77777777" w:rsidR="003E2769" w:rsidRDefault="003E2769" w:rsidP="008747E0">
    <w:pPr>
      <w:pStyle w:val="Header"/>
      <w:rPr>
        <w:lang w:val="en-GB"/>
      </w:rPr>
    </w:pPr>
  </w:p>
  <w:p w14:paraId="2D85A4DC" w14:textId="77777777" w:rsidR="003E2769" w:rsidRPr="00ED2A8D" w:rsidRDefault="003E2769" w:rsidP="008747E0">
    <w:pPr>
      <w:pStyle w:val="Header"/>
      <w:rPr>
        <w:lang w:val="en-GB"/>
      </w:rPr>
    </w:pPr>
  </w:p>
  <w:p w14:paraId="7B125C8B" w14:textId="339C9DBD" w:rsidR="003E2769" w:rsidRPr="00ED2A8D" w:rsidRDefault="003E2769" w:rsidP="001349DB">
    <w:pPr>
      <w:pStyle w:val="Header"/>
      <w:spacing w:line="360" w:lineRule="exact"/>
      <w:rPr>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8409D" w14:textId="37D3C552" w:rsidR="00C04016" w:rsidRDefault="00134274">
    <w:pPr>
      <w:pStyle w:val="Header"/>
    </w:pPr>
    <w:r>
      <w:rPr>
        <w:noProof/>
      </w:rPr>
      <w:pict w14:anchorId="3D927D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38" o:spid="_x0000_s2055" type="#_x0000_t136" style="position:absolute;margin-left:0;margin-top:0;width:449.6pt;height:269.7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1824D" w14:textId="172946D8" w:rsidR="00857580" w:rsidRPr="00ED2A8D" w:rsidRDefault="00134274" w:rsidP="008747E0">
    <w:pPr>
      <w:pStyle w:val="Header"/>
      <w:rPr>
        <w:lang w:val="en-GB"/>
      </w:rPr>
    </w:pPr>
    <w:r>
      <w:rPr>
        <w:noProof/>
      </w:rPr>
      <w:pict w14:anchorId="092623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39" o:spid="_x0000_s2056" type="#_x0000_t136" style="position:absolute;margin-left:0;margin-top:0;width:449.6pt;height:269.7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nl-NL" w:eastAsia="nl-NL"/>
      </w:rPr>
      <w:drawing>
        <wp:anchor distT="0" distB="0" distL="114300" distR="114300" simplePos="0" relativeHeight="251655680" behindDoc="1" locked="0" layoutInCell="1" allowOverlap="1" wp14:anchorId="622BD764" wp14:editId="406256E7">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321F6068" w:rsidR="00857580" w:rsidRPr="00ED2A8D" w:rsidRDefault="009B36DB" w:rsidP="00C04016">
    <w:pPr>
      <w:pStyle w:val="Header"/>
      <w:jc w:val="right"/>
      <w:rPr>
        <w:lang w:val="en-GB"/>
      </w:rPr>
    </w:pPr>
    <w:r>
      <w:rPr>
        <w:sz w:val="22"/>
        <w:lang w:val="en-GB"/>
      </w:rPr>
      <w:t>PAP33-18.6</w:t>
    </w:r>
  </w:p>
  <w:p w14:paraId="406C1DF9" w14:textId="77777777" w:rsidR="00857580" w:rsidRDefault="00857580" w:rsidP="008747E0">
    <w:pPr>
      <w:pStyle w:val="Header"/>
      <w:rPr>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7FDC85" w14:textId="2421F8B0" w:rsidR="00C04016" w:rsidRDefault="00134274">
    <w:pPr>
      <w:pStyle w:val="Header"/>
    </w:pPr>
    <w:r>
      <w:rPr>
        <w:noProof/>
      </w:rPr>
      <w:pict w14:anchorId="134DA0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37" o:spid="_x0000_s2054" type="#_x0000_t136" style="position:absolute;margin-left:0;margin-top:0;width:449.6pt;height:269.7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1EEE2" w14:textId="03A227EE" w:rsidR="00C04016" w:rsidRDefault="00134274">
    <w:pPr>
      <w:pStyle w:val="Header"/>
    </w:pPr>
    <w:r>
      <w:rPr>
        <w:noProof/>
      </w:rPr>
      <w:pict w14:anchorId="65DDA8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41" o:spid="_x0000_s2058" type="#_x0000_t136" style="position:absolute;margin-left:0;margin-top:0;width:449.6pt;height:269.7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1943A" w14:textId="0AE1CF08" w:rsidR="00857580" w:rsidRPr="00AB623C" w:rsidRDefault="00134274" w:rsidP="00C04016">
    <w:pPr>
      <w:pStyle w:val="Header"/>
      <w:jc w:val="right"/>
      <w:rPr>
        <w:lang w:val="en-GB"/>
      </w:rPr>
    </w:pPr>
    <w:r>
      <w:rPr>
        <w:noProof/>
      </w:rPr>
      <w:pict w14:anchorId="09BBB9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42" o:spid="_x0000_s2059" type="#_x0000_t136" style="position:absolute;left:0;text-align:left;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nl-NL" w:eastAsia="nl-NL"/>
      </w:rPr>
      <w:drawing>
        <wp:anchor distT="0" distB="0" distL="114300" distR="114300" simplePos="0" relativeHeight="251654656" behindDoc="1" locked="0" layoutInCell="1" allowOverlap="1" wp14:anchorId="7265616B" wp14:editId="17ACACEB">
          <wp:simplePos x="0" y="0"/>
          <wp:positionH relativeFrom="page">
            <wp:posOffset>6823766</wp:posOffset>
          </wp:positionH>
          <wp:positionV relativeFrom="page">
            <wp:posOffset>-207010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9B36DB">
      <w:rPr>
        <w:lang w:val="en-GB"/>
      </w:rPr>
      <w:t>PAP33-18.6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CB601E4"/>
    <w:lvl w:ilvl="0">
      <w:start w:val="1"/>
      <w:numFmt w:val="decimal"/>
      <w:lvlText w:val="%1."/>
      <w:lvlJc w:val="left"/>
      <w:pPr>
        <w:tabs>
          <w:tab w:val="num" w:pos="1492"/>
        </w:tabs>
        <w:ind w:left="1492" w:hanging="360"/>
      </w:pPr>
    </w:lvl>
  </w:abstractNum>
  <w:abstractNum w:abstractNumId="2">
    <w:nsid w:val="FFFFFF7D"/>
    <w:multiLevelType w:val="singleLevel"/>
    <w:tmpl w:val="C79C2F32"/>
    <w:lvl w:ilvl="0">
      <w:start w:val="1"/>
      <w:numFmt w:val="decimal"/>
      <w:lvlText w:val="%1."/>
      <w:lvlJc w:val="left"/>
      <w:pPr>
        <w:tabs>
          <w:tab w:val="num" w:pos="1209"/>
        </w:tabs>
        <w:ind w:left="1209" w:hanging="360"/>
      </w:pPr>
    </w:lvl>
  </w:abstractNum>
  <w:abstractNum w:abstractNumId="3">
    <w:nsid w:val="FFFFFF7E"/>
    <w:multiLevelType w:val="singleLevel"/>
    <w:tmpl w:val="FFE0CBF2"/>
    <w:lvl w:ilvl="0">
      <w:start w:val="1"/>
      <w:numFmt w:val="decimal"/>
      <w:lvlText w:val="%1."/>
      <w:lvlJc w:val="left"/>
      <w:pPr>
        <w:tabs>
          <w:tab w:val="num" w:pos="926"/>
        </w:tabs>
        <w:ind w:left="926" w:hanging="360"/>
      </w:pPr>
    </w:lvl>
  </w:abstractNum>
  <w:abstractNum w:abstractNumId="4">
    <w:nsid w:val="FFFFFF7F"/>
    <w:multiLevelType w:val="singleLevel"/>
    <w:tmpl w:val="7AD845B2"/>
    <w:lvl w:ilvl="0">
      <w:start w:val="1"/>
      <w:numFmt w:val="decimal"/>
      <w:lvlText w:val="%1."/>
      <w:lvlJc w:val="left"/>
      <w:pPr>
        <w:tabs>
          <w:tab w:val="num" w:pos="643"/>
        </w:tabs>
        <w:ind w:left="643" w:hanging="360"/>
      </w:pPr>
    </w:lvl>
  </w:abstractNum>
  <w:abstractNum w:abstractNumId="5">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C424F76"/>
    <w:lvl w:ilvl="0">
      <w:start w:val="1"/>
      <w:numFmt w:val="decimal"/>
      <w:lvlText w:val="%1."/>
      <w:lvlJc w:val="left"/>
      <w:pPr>
        <w:tabs>
          <w:tab w:val="num" w:pos="360"/>
        </w:tabs>
        <w:ind w:left="360" w:hanging="360"/>
      </w:pPr>
    </w:lvl>
  </w:abstractNum>
  <w:abstractNum w:abstractNumId="1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ffkins, David">
    <w15:presenceInfo w15:providerId="AD" w15:userId="S-1-5-21-1084369397-1995186422-1254182886-43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9"/>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698"/>
    <w:rsid w:val="00016EAF"/>
    <w:rsid w:val="00033773"/>
    <w:rsid w:val="00085375"/>
    <w:rsid w:val="000C711B"/>
    <w:rsid w:val="000D4C23"/>
    <w:rsid w:val="000E5B53"/>
    <w:rsid w:val="001023EB"/>
    <w:rsid w:val="00134274"/>
    <w:rsid w:val="001349DB"/>
    <w:rsid w:val="0013794D"/>
    <w:rsid w:val="00192FEB"/>
    <w:rsid w:val="001B1140"/>
    <w:rsid w:val="001C3592"/>
    <w:rsid w:val="001E416D"/>
    <w:rsid w:val="00203BE2"/>
    <w:rsid w:val="002204DA"/>
    <w:rsid w:val="00244FF9"/>
    <w:rsid w:val="00260AE4"/>
    <w:rsid w:val="00265AFA"/>
    <w:rsid w:val="0027175D"/>
    <w:rsid w:val="002B4DCE"/>
    <w:rsid w:val="002B6679"/>
    <w:rsid w:val="00304DD8"/>
    <w:rsid w:val="003236FC"/>
    <w:rsid w:val="003274DB"/>
    <w:rsid w:val="003476DC"/>
    <w:rsid w:val="003500F2"/>
    <w:rsid w:val="00366678"/>
    <w:rsid w:val="00392D28"/>
    <w:rsid w:val="003C7C34"/>
    <w:rsid w:val="003E2769"/>
    <w:rsid w:val="00400181"/>
    <w:rsid w:val="004028D6"/>
    <w:rsid w:val="00404118"/>
    <w:rsid w:val="00406B02"/>
    <w:rsid w:val="004259CB"/>
    <w:rsid w:val="00434EE8"/>
    <w:rsid w:val="00441393"/>
    <w:rsid w:val="00453773"/>
    <w:rsid w:val="00456F10"/>
    <w:rsid w:val="00457308"/>
    <w:rsid w:val="00480184"/>
    <w:rsid w:val="00496E8D"/>
    <w:rsid w:val="004A4A3F"/>
    <w:rsid w:val="004C7C5C"/>
    <w:rsid w:val="004E2F16"/>
    <w:rsid w:val="004F505B"/>
    <w:rsid w:val="00526234"/>
    <w:rsid w:val="0053726A"/>
    <w:rsid w:val="00553495"/>
    <w:rsid w:val="00556CF6"/>
    <w:rsid w:val="00586F09"/>
    <w:rsid w:val="005A181A"/>
    <w:rsid w:val="005D6C81"/>
    <w:rsid w:val="0060160B"/>
    <w:rsid w:val="00603E5A"/>
    <w:rsid w:val="006127AC"/>
    <w:rsid w:val="00664CDD"/>
    <w:rsid w:val="006654C7"/>
    <w:rsid w:val="00666061"/>
    <w:rsid w:val="00680F99"/>
    <w:rsid w:val="006A4DA5"/>
    <w:rsid w:val="006C24DF"/>
    <w:rsid w:val="006C748C"/>
    <w:rsid w:val="006D69D5"/>
    <w:rsid w:val="0070191F"/>
    <w:rsid w:val="00733698"/>
    <w:rsid w:val="00757F9E"/>
    <w:rsid w:val="00763409"/>
    <w:rsid w:val="007637E3"/>
    <w:rsid w:val="0076457B"/>
    <w:rsid w:val="00767B26"/>
    <w:rsid w:val="007715E8"/>
    <w:rsid w:val="00782745"/>
    <w:rsid w:val="0078486B"/>
    <w:rsid w:val="007A446A"/>
    <w:rsid w:val="007D2107"/>
    <w:rsid w:val="007D3221"/>
    <w:rsid w:val="007E30DF"/>
    <w:rsid w:val="007E46D5"/>
    <w:rsid w:val="007F610D"/>
    <w:rsid w:val="007F61BD"/>
    <w:rsid w:val="007F7033"/>
    <w:rsid w:val="007F7544"/>
    <w:rsid w:val="00811E0E"/>
    <w:rsid w:val="008431CF"/>
    <w:rsid w:val="00850E7F"/>
    <w:rsid w:val="00857580"/>
    <w:rsid w:val="008747E0"/>
    <w:rsid w:val="008E2A55"/>
    <w:rsid w:val="009210BC"/>
    <w:rsid w:val="009330EF"/>
    <w:rsid w:val="009414E6"/>
    <w:rsid w:val="00971591"/>
    <w:rsid w:val="00974E99"/>
    <w:rsid w:val="009764FA"/>
    <w:rsid w:val="00980192"/>
    <w:rsid w:val="009930C7"/>
    <w:rsid w:val="009B36DB"/>
    <w:rsid w:val="009B3B25"/>
    <w:rsid w:val="009C79E3"/>
    <w:rsid w:val="009E16EC"/>
    <w:rsid w:val="009E79A1"/>
    <w:rsid w:val="00A1776A"/>
    <w:rsid w:val="00A47080"/>
    <w:rsid w:val="00A549B3"/>
    <w:rsid w:val="00AA70F6"/>
    <w:rsid w:val="00AB326D"/>
    <w:rsid w:val="00AB623C"/>
    <w:rsid w:val="00AB73F4"/>
    <w:rsid w:val="00AC33A2"/>
    <w:rsid w:val="00AF159C"/>
    <w:rsid w:val="00B02CC1"/>
    <w:rsid w:val="00B12B0A"/>
    <w:rsid w:val="00B31A41"/>
    <w:rsid w:val="00B67422"/>
    <w:rsid w:val="00B97082"/>
    <w:rsid w:val="00BA0733"/>
    <w:rsid w:val="00BD386D"/>
    <w:rsid w:val="00BE0675"/>
    <w:rsid w:val="00C04016"/>
    <w:rsid w:val="00C065BD"/>
    <w:rsid w:val="00C23906"/>
    <w:rsid w:val="00C81162"/>
    <w:rsid w:val="00C83666"/>
    <w:rsid w:val="00CB19DB"/>
    <w:rsid w:val="00CD0934"/>
    <w:rsid w:val="00CD36BB"/>
    <w:rsid w:val="00CE5E46"/>
    <w:rsid w:val="00CF477F"/>
    <w:rsid w:val="00CF569D"/>
    <w:rsid w:val="00D43AEF"/>
    <w:rsid w:val="00D6195E"/>
    <w:rsid w:val="00D67D51"/>
    <w:rsid w:val="00D70AFE"/>
    <w:rsid w:val="00D74AE1"/>
    <w:rsid w:val="00D75F79"/>
    <w:rsid w:val="00D84456"/>
    <w:rsid w:val="00D92DAA"/>
    <w:rsid w:val="00DC7E67"/>
    <w:rsid w:val="00DD6C18"/>
    <w:rsid w:val="00DF1669"/>
    <w:rsid w:val="00E234E9"/>
    <w:rsid w:val="00E24B2E"/>
    <w:rsid w:val="00E270C5"/>
    <w:rsid w:val="00E317B0"/>
    <w:rsid w:val="00E67984"/>
    <w:rsid w:val="00E72A28"/>
    <w:rsid w:val="00E72B8D"/>
    <w:rsid w:val="00E77E7B"/>
    <w:rsid w:val="00EB6F3C"/>
    <w:rsid w:val="00EC4025"/>
    <w:rsid w:val="00ED2A8D"/>
    <w:rsid w:val="00EE1297"/>
    <w:rsid w:val="00EE2C05"/>
    <w:rsid w:val="00EF404B"/>
    <w:rsid w:val="00F00376"/>
    <w:rsid w:val="00F03DFE"/>
    <w:rsid w:val="00F11A7D"/>
    <w:rsid w:val="00F14214"/>
    <w:rsid w:val="00F157E2"/>
    <w:rsid w:val="00F41515"/>
    <w:rsid w:val="00F80EF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8D43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lsdException w:name="table of figures" w:semiHidden="0"/>
    <w:lsdException w:name="page number" w:uiPriority="0"/>
    <w:lsdException w:name="List Number" w:unhideWhenUsed="0"/>
    <w:lsdException w:name="List 4" w:unhideWhenUsed="0"/>
    <w:lsdException w:name="List 5" w:unhideWhenUsed="0"/>
    <w:lsdException w:name="Title" w:semiHidden="0" w:uiPriority="10" w:unhideWhenUsed="0"/>
    <w:lsdException w:name="Default Paragraph Font" w:uiPriority="1"/>
    <w:lsdException w:name="Body Text" w:uiPriority="0" w:qFormat="1"/>
    <w:lsdException w:name="Subtitle" w:semiHidden="0"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lsdException w:name="table of figures" w:semiHidden="0"/>
    <w:lsdException w:name="page number" w:uiPriority="0"/>
    <w:lsdException w:name="List Number" w:unhideWhenUsed="0"/>
    <w:lsdException w:name="List 4" w:unhideWhenUsed="0"/>
    <w:lsdException w:name="List 5" w:unhideWhenUsed="0"/>
    <w:lsdException w:name="Title" w:semiHidden="0" w:uiPriority="10" w:unhideWhenUsed="0"/>
    <w:lsdException w:name="Default Paragraph Font" w:uiPriority="1"/>
    <w:lsdException w:name="Body Text" w:uiPriority="0" w:qFormat="1"/>
    <w:lsdException w:name="Subtitle" w:semiHidden="0"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9.xml"/><Relationship Id="rId27"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5F6FA-3C99-4711-B758-2C9BF6070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1009</Words>
  <Characters>5551</Characters>
  <Application>Microsoft Office Word</Application>
  <DocSecurity>0</DocSecurity>
  <Lines>46</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6547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Wim</cp:lastModifiedBy>
  <cp:revision>5</cp:revision>
  <dcterms:created xsi:type="dcterms:W3CDTF">2017-04-20T14:27:00Z</dcterms:created>
  <dcterms:modified xsi:type="dcterms:W3CDTF">2017-04-20T15:30:00Z</dcterms:modified>
</cp:coreProperties>
</file>